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A1477" w14:textId="77777777" w:rsidR="00641DD5" w:rsidRPr="00986546" w:rsidRDefault="00991A03" w:rsidP="00641DD5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</w:t>
      </w:r>
      <w:r w:rsidR="00641DD5" w:rsidRPr="00986546">
        <w:rPr>
          <w:rFonts w:ascii="Times New Roman" w:hAnsi="Times New Roman"/>
          <w:b/>
        </w:rPr>
        <w:t>Załącznik nr 5</w:t>
      </w:r>
    </w:p>
    <w:p w14:paraId="730FD732" w14:textId="77777777" w:rsidR="00641DD5" w:rsidRPr="00986546" w:rsidRDefault="00641DD5" w:rsidP="00641DD5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41BF7B52" w14:textId="77777777" w:rsidR="00641DD5" w:rsidRPr="0005708A" w:rsidRDefault="00641DD5" w:rsidP="00641DD5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05708A">
        <w:rPr>
          <w:rFonts w:ascii="Times New Roman" w:hAnsi="Times New Roman"/>
          <w:b/>
          <w:bCs/>
          <w:color w:val="000000" w:themeColor="text1"/>
        </w:rPr>
        <w:t>OPIS PRZEDMIOTU ZAMÓWIENIA</w:t>
      </w:r>
    </w:p>
    <w:p w14:paraId="69EAD0D4" w14:textId="77777777" w:rsidR="00641DD5" w:rsidRPr="00582058" w:rsidRDefault="00641DD5" w:rsidP="00641DD5">
      <w:pPr>
        <w:spacing w:after="0"/>
        <w:rPr>
          <w:rFonts w:ascii="Times New Roman" w:hAnsi="Times New Roman"/>
          <w:b/>
          <w:bCs/>
        </w:rPr>
      </w:pPr>
    </w:p>
    <w:p w14:paraId="27DC352A" w14:textId="294019FA" w:rsidR="00582058" w:rsidRPr="00582058" w:rsidRDefault="00260228" w:rsidP="00DF4F20">
      <w:pPr>
        <w:pStyle w:val="Akapitzlist"/>
        <w:suppressAutoHyphens w:val="0"/>
        <w:autoSpaceDN/>
        <w:spacing w:after="0" w:line="259" w:lineRule="auto"/>
        <w:ind w:left="1080"/>
        <w:jc w:val="both"/>
        <w:textAlignment w:val="auto"/>
        <w:rPr>
          <w:rFonts w:cs="Calibri"/>
          <w:b/>
          <w:bCs/>
          <w:sz w:val="24"/>
          <w:szCs w:val="24"/>
        </w:rPr>
      </w:pPr>
      <w:r w:rsidRPr="00260228">
        <w:rPr>
          <w:rFonts w:ascii="Times New Roman" w:hAnsi="Times New Roman"/>
          <w:b/>
          <w:bCs/>
        </w:rPr>
        <w:t xml:space="preserve">Zadanie nr 3 - Działania zwiększające poziom </w:t>
      </w:r>
      <w:proofErr w:type="spellStart"/>
      <w:r w:rsidRPr="00260228">
        <w:rPr>
          <w:rFonts w:ascii="Times New Roman" w:hAnsi="Times New Roman"/>
          <w:b/>
          <w:bCs/>
        </w:rPr>
        <w:t>cyberbezpieczeństwa</w:t>
      </w:r>
      <w:proofErr w:type="spellEnd"/>
      <w:r w:rsidRPr="00260228">
        <w:rPr>
          <w:rFonts w:ascii="Times New Roman" w:hAnsi="Times New Roman"/>
          <w:b/>
          <w:bCs/>
        </w:rPr>
        <w:t xml:space="preserve"> szpitala</w:t>
      </w:r>
    </w:p>
    <w:p w14:paraId="5139DCE8" w14:textId="45F058E9" w:rsidR="00641DD5" w:rsidRPr="00582058" w:rsidRDefault="00641DD5" w:rsidP="00582058">
      <w:pPr>
        <w:spacing w:after="0"/>
        <w:ind w:left="1134"/>
        <w:rPr>
          <w:rFonts w:ascii="Times New Roman" w:hAnsi="Times New Roman"/>
          <w:bCs/>
        </w:rPr>
      </w:pPr>
    </w:p>
    <w:p w14:paraId="33DC9BF4" w14:textId="7C945116" w:rsidR="00641DD5" w:rsidRPr="00260228" w:rsidRDefault="00260228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3</w:t>
      </w:r>
      <w:r w:rsidR="00641DD5" w:rsidRPr="00260228">
        <w:rPr>
          <w:rFonts w:ascii="Times New Roman" w:hAnsi="Times New Roman"/>
          <w:b/>
          <w:color w:val="000000" w:themeColor="text1"/>
        </w:rPr>
        <w:t>a)</w:t>
      </w:r>
      <w:r w:rsidR="00641DD5" w:rsidRPr="00260228">
        <w:rPr>
          <w:rFonts w:ascii="Times New Roman" w:hAnsi="Times New Roman"/>
          <w:b/>
          <w:color w:val="000000" w:themeColor="text1"/>
        </w:rPr>
        <w:tab/>
      </w:r>
      <w:r w:rsidRPr="00260228">
        <w:rPr>
          <w:rFonts w:ascii="Times New Roman" w:hAnsi="Times New Roman"/>
          <w:b/>
          <w:color w:val="000000" w:themeColor="text1"/>
        </w:rPr>
        <w:t>System zarządzania bezpieczeństwem informacji</w:t>
      </w:r>
      <w:r w:rsidR="00641DD5" w:rsidRPr="00260228">
        <w:rPr>
          <w:rFonts w:ascii="Times New Roman" w:hAnsi="Times New Roman"/>
          <w:b/>
          <w:color w:val="000000" w:themeColor="text1"/>
        </w:rPr>
        <w:t xml:space="preserve">  – 1 sztuka (zestaw)</w:t>
      </w:r>
    </w:p>
    <w:p w14:paraId="5B1F339B" w14:textId="77777777" w:rsidR="00E769FC" w:rsidRDefault="00E769FC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strike/>
          <w:color w:val="000000" w:themeColor="text1"/>
        </w:rPr>
      </w:pPr>
    </w:p>
    <w:p w14:paraId="107A3655" w14:textId="2F9F6F96" w:rsidR="00E769FC" w:rsidRPr="00E769FC" w:rsidRDefault="00E769FC" w:rsidP="00E769FC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E769FC">
        <w:rPr>
          <w:rFonts w:ascii="Times New Roman" w:hAnsi="Times New Roman"/>
          <w:bCs/>
          <w:color w:val="000000" w:themeColor="text1"/>
        </w:rPr>
        <w:t>Przedmiotem zamówienia jest opracowanie, wdrożenie oraz utrzymanie Systemu Zarządzania Bezpieczeństwem Informacji (SZBI) w Mazowieckim Szpitalu Onkologicznym w Wieliszewie, zgodnego z wymaganiami normy PN-EN ISO/IEC 27001:202</w:t>
      </w:r>
      <w:r w:rsidR="009D5DA1">
        <w:rPr>
          <w:rFonts w:ascii="Times New Roman" w:hAnsi="Times New Roman"/>
          <w:bCs/>
          <w:color w:val="000000" w:themeColor="text1"/>
        </w:rPr>
        <w:t>2</w:t>
      </w:r>
      <w:r w:rsidR="00103527">
        <w:rPr>
          <w:rFonts w:ascii="Times New Roman" w:hAnsi="Times New Roman"/>
          <w:bCs/>
          <w:color w:val="000000" w:themeColor="text1"/>
        </w:rPr>
        <w:t xml:space="preserve"> </w:t>
      </w:r>
      <w:r w:rsidR="00103527" w:rsidRPr="00103527">
        <w:rPr>
          <w:rFonts w:ascii="Times New Roman" w:hAnsi="Times New Roman"/>
          <w:bCs/>
          <w:color w:val="000000" w:themeColor="text1"/>
        </w:rPr>
        <w:t>lub równoważną normą/standardem w zakresie SZBI.</w:t>
      </w:r>
    </w:p>
    <w:p w14:paraId="3B831207" w14:textId="77777777" w:rsidR="00E769FC" w:rsidRPr="00E769FC" w:rsidRDefault="00E769FC" w:rsidP="00E769FC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</w:p>
    <w:p w14:paraId="77D51E3A" w14:textId="2E576465" w:rsidR="00E769FC" w:rsidRPr="00E769FC" w:rsidRDefault="00E769FC" w:rsidP="00E769FC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E769FC">
        <w:rPr>
          <w:rFonts w:ascii="Times New Roman" w:hAnsi="Times New Roman"/>
          <w:bCs/>
          <w:color w:val="000000" w:themeColor="text1"/>
        </w:rPr>
        <w:t>Celem wdrożenia jest zapewnienie skutecznego i zgodnego z normą systemu zarządzania bezpieczeństwem informacji, obejmującego procesy, procedury, zasoby i środki techniczne mające na celu ochronę poufności, integralności i dostępności informacji przetwarzanych w Szpitalu.</w:t>
      </w:r>
    </w:p>
    <w:p w14:paraId="45D973DF" w14:textId="77777777" w:rsidR="000B6711" w:rsidRPr="0005708A" w:rsidRDefault="000B6711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</w:rPr>
      </w:pPr>
    </w:p>
    <w:p w14:paraId="3157BA28" w14:textId="77777777" w:rsidR="00641DD5" w:rsidRPr="00986546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Producent (marka) …………………………………..…………………..……(Należy podać)</w:t>
      </w:r>
    </w:p>
    <w:p w14:paraId="0D8D5432" w14:textId="77777777" w:rsidR="00641DD5" w:rsidRPr="00986546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Model ……………………………………………………..………………… (Należy podać)</w:t>
      </w:r>
    </w:p>
    <w:p w14:paraId="01E3B678" w14:textId="77777777" w:rsidR="00641DD5" w:rsidRPr="00986546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Kraj pochodzenia .…………………………………..…………….………… (Należy podać)</w:t>
      </w:r>
    </w:p>
    <w:p w14:paraId="51F3B7FD" w14:textId="17DBC4D5" w:rsidR="005517BF" w:rsidRPr="00173258" w:rsidRDefault="005517BF" w:rsidP="00641DD5">
      <w:pPr>
        <w:spacing w:after="0" w:line="276" w:lineRule="auto"/>
        <w:jc w:val="center"/>
        <w:rPr>
          <w:rFonts w:ascii="Times New Roman" w:hAnsi="Times New Roman"/>
          <w:bCs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116"/>
        <w:gridCol w:w="1654"/>
        <w:gridCol w:w="1653"/>
      </w:tblGrid>
      <w:tr w:rsidR="005517BF" w:rsidRPr="00173258" w14:paraId="0001123E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3802" w14:textId="5AAA507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690F" w14:textId="5405AE8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654" w:type="dxa"/>
            <w:vAlign w:val="center"/>
          </w:tcPr>
          <w:p w14:paraId="086E5778" w14:textId="77777777" w:rsidR="005517BF" w:rsidRPr="00641DD5" w:rsidRDefault="005517BF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0C1E431B" w14:textId="06DB640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26674B" w:rsidRPr="00173258" w14:paraId="33CD537B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38EB" w14:textId="77777777" w:rsidR="0026674B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421A" w14:textId="77777777" w:rsidR="00F12F97" w:rsidRPr="00004E75" w:rsidRDefault="00F12F97" w:rsidP="00F12F97">
            <w:pPr>
              <w:spacing w:after="0"/>
              <w:jc w:val="both"/>
              <w:rPr>
                <w:rFonts w:cs="Calibri"/>
              </w:rPr>
            </w:pPr>
            <w:r w:rsidRPr="00004E75">
              <w:rPr>
                <w:rFonts w:cs="Calibri"/>
              </w:rPr>
              <w:t>W ramach realizacji zamówienia Wykonawca zobowiązuje się do:</w:t>
            </w:r>
          </w:p>
          <w:p w14:paraId="691F495D" w14:textId="77777777" w:rsidR="0026674B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704E6540" w14:textId="77777777" w:rsidR="0026674B" w:rsidRPr="00641DD5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3" w:type="dxa"/>
          </w:tcPr>
          <w:p w14:paraId="0A8F3ABE" w14:textId="77777777" w:rsidR="0026674B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5517BF" w:rsidRPr="00173258" w14:paraId="44AC7B48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872D" w14:textId="77777777" w:rsidR="005517BF" w:rsidRPr="00173258" w:rsidRDefault="005517BF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999A4" w14:textId="77777777" w:rsidR="00AB5B06" w:rsidRPr="00004E75" w:rsidRDefault="00AB5B06" w:rsidP="006541FB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004E75">
              <w:rPr>
                <w:rFonts w:cs="Calibri"/>
                <w:b/>
                <w:bCs/>
              </w:rPr>
              <w:t>Analizy stanu obecnego</w:t>
            </w:r>
          </w:p>
          <w:p w14:paraId="0FD7F4DC" w14:textId="77777777" w:rsidR="00AB5B06" w:rsidRPr="001C2E21" w:rsidRDefault="00AB5B06" w:rsidP="00CB1B1E">
            <w:pPr>
              <w:numPr>
                <w:ilvl w:val="1"/>
                <w:numId w:val="3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 xml:space="preserve">Przeprowadzenie audytu wstępnego w zakresie bezpieczeństwa informacji i opracowanie raportu z audytu; </w:t>
            </w:r>
          </w:p>
          <w:p w14:paraId="6AD94BF3" w14:textId="45C8AC78" w:rsidR="00AB5B06" w:rsidRPr="001C2E21" w:rsidRDefault="00AB5B06" w:rsidP="00CB1B1E">
            <w:pPr>
              <w:numPr>
                <w:ilvl w:val="1"/>
                <w:numId w:val="3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004E75">
              <w:rPr>
                <w:rFonts w:cs="Calibri"/>
              </w:rPr>
              <w:t xml:space="preserve">Ocena zgodności z wymaganiami </w:t>
            </w:r>
            <w:r w:rsidRPr="001C2E21">
              <w:rPr>
                <w:rFonts w:cs="Calibri"/>
              </w:rPr>
              <w:t>PN-EN ISO/IEC 27001:</w:t>
            </w:r>
            <w:r w:rsidRPr="001C2E21">
              <w:rPr>
                <w:rFonts w:cs="Calibri"/>
              </w:rPr>
              <w:t>202</w:t>
            </w:r>
            <w:r w:rsidR="009D5DA1">
              <w:rPr>
                <w:rFonts w:cs="Calibri"/>
              </w:rPr>
              <w:t>2</w:t>
            </w:r>
            <w:r w:rsidRPr="001C2E21">
              <w:rPr>
                <w:rFonts w:cs="Calibri"/>
              </w:rPr>
              <w:t>;</w:t>
            </w:r>
          </w:p>
          <w:p w14:paraId="2D4393AD" w14:textId="77777777" w:rsidR="00AB5B06" w:rsidRPr="001C2E21" w:rsidRDefault="00AB5B06" w:rsidP="00CB1B1E">
            <w:pPr>
              <w:pStyle w:val="Akapitzlist"/>
              <w:numPr>
                <w:ilvl w:val="1"/>
                <w:numId w:val="3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Analiza istniejących polityk, procedur, środków i procesów bezpieczeństwa informacji w Szpitalu</w:t>
            </w:r>
          </w:p>
          <w:p w14:paraId="6EBF9B18" w14:textId="38C879B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47ADD5F0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2F53984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516D38FC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25C96" w14:textId="77777777" w:rsidR="005517BF" w:rsidRPr="00173258" w:rsidRDefault="005517BF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3EA9" w14:textId="77777777" w:rsidR="006541FB" w:rsidRPr="006541FB" w:rsidRDefault="006541FB" w:rsidP="006541FB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6541FB">
              <w:rPr>
                <w:rFonts w:cs="Calibri"/>
                <w:b/>
                <w:bCs/>
              </w:rPr>
              <w:t>Pomoc w identyfikacji aktywów informacyjnych</w:t>
            </w:r>
          </w:p>
          <w:p w14:paraId="25559869" w14:textId="77777777" w:rsidR="006541FB" w:rsidRPr="001C2E21" w:rsidRDefault="006541FB" w:rsidP="00CB1B1E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ind w:left="1418"/>
              <w:jc w:val="both"/>
              <w:textAlignment w:val="auto"/>
              <w:rPr>
                <w:rFonts w:cs="Calibri"/>
                <w:color w:val="000000"/>
              </w:rPr>
            </w:pPr>
            <w:r w:rsidRPr="001C2E21">
              <w:rPr>
                <w:rFonts w:cs="Calibri"/>
                <w:color w:val="000000"/>
              </w:rPr>
              <w:t>Określenie aktywów (w tym: systemów informatycznych, dokumentów, zasobów) mających kluczowe znaczenie dla bezpieczeństwa informacji;</w:t>
            </w:r>
          </w:p>
          <w:p w14:paraId="5FC4C4C4" w14:textId="77777777" w:rsidR="006541FB" w:rsidRPr="001C2E21" w:rsidRDefault="006541FB" w:rsidP="00CB1B1E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ind w:left="1418"/>
              <w:jc w:val="both"/>
              <w:textAlignment w:val="auto"/>
              <w:rPr>
                <w:rFonts w:cs="Calibri"/>
                <w:color w:val="000000"/>
              </w:rPr>
            </w:pPr>
            <w:r w:rsidRPr="001C2E21">
              <w:rPr>
                <w:rFonts w:cs="Calibri"/>
                <w:color w:val="000000"/>
              </w:rPr>
              <w:t>Określenie znaczenia aktywów informacyjnych dla bezpieczeństwa informacji;</w:t>
            </w:r>
          </w:p>
          <w:p w14:paraId="1ABD7E21" w14:textId="77777777" w:rsidR="006541FB" w:rsidRPr="001C2E21" w:rsidRDefault="006541FB" w:rsidP="00CB1B1E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ind w:left="1418"/>
              <w:jc w:val="both"/>
              <w:textAlignment w:val="auto"/>
              <w:rPr>
                <w:rFonts w:cs="Calibri"/>
                <w:color w:val="000000"/>
              </w:rPr>
            </w:pPr>
            <w:r w:rsidRPr="001C2E21">
              <w:rPr>
                <w:rFonts w:cs="Calibri"/>
                <w:color w:val="000000"/>
              </w:rPr>
              <w:t>Określenie właścicieli aktywów informacyjnych;</w:t>
            </w:r>
          </w:p>
          <w:p w14:paraId="729C732E" w14:textId="77777777" w:rsidR="006541FB" w:rsidRPr="001C2E21" w:rsidRDefault="006541FB" w:rsidP="00CB1B1E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ind w:left="1418"/>
              <w:jc w:val="both"/>
              <w:textAlignment w:val="auto"/>
              <w:rPr>
                <w:rFonts w:cs="Calibri"/>
                <w:color w:val="000000"/>
              </w:rPr>
            </w:pPr>
            <w:r w:rsidRPr="001C2E21">
              <w:rPr>
                <w:rFonts w:cs="Calibri"/>
                <w:color w:val="000000"/>
              </w:rPr>
              <w:t>Określenie umiejscowienia aktywów informacyjnych.</w:t>
            </w:r>
          </w:p>
          <w:p w14:paraId="7DA6C1C0" w14:textId="7DF22DAE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0163EC19" w14:textId="426FFBA9" w:rsidR="005517BF" w:rsidRPr="00173258" w:rsidRDefault="00984F5C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Tak, podać</w:t>
            </w:r>
          </w:p>
        </w:tc>
        <w:tc>
          <w:tcPr>
            <w:tcW w:w="1653" w:type="dxa"/>
          </w:tcPr>
          <w:p w14:paraId="71652C9B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1579CF06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F888" w14:textId="77777777" w:rsidR="005517BF" w:rsidRPr="00173258" w:rsidRDefault="005517BF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B17A" w14:textId="77777777" w:rsidR="007E0D64" w:rsidRPr="007E0D64" w:rsidRDefault="007E0D64" w:rsidP="005D1830">
            <w:pPr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color w:val="000000"/>
              </w:rPr>
            </w:pPr>
            <w:r w:rsidRPr="007E0D64">
              <w:rPr>
                <w:rFonts w:cs="Calibri"/>
                <w:b/>
                <w:bCs/>
                <w:color w:val="000000"/>
              </w:rPr>
              <w:t xml:space="preserve">Ocena ryzyka związanego z bezpieczeństwem informacji </w:t>
            </w:r>
            <w:r w:rsidRPr="007E0D64">
              <w:rPr>
                <w:rFonts w:cs="Calibri"/>
                <w:color w:val="000000"/>
              </w:rPr>
              <w:t>z uwzględnieniem wymagań Rozporządzenia Parlamentu Europejskiego i Rady (UE) 2016/679 z dnia 27 kwietnia 2016 r oraz wytycznych określonych w normie ISO 31000:</w:t>
            </w:r>
          </w:p>
          <w:p w14:paraId="05FF6247" w14:textId="77777777" w:rsidR="007E0D64" w:rsidRPr="001C2E21" w:rsidRDefault="007E0D64" w:rsidP="00CB1B1E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/>
              <w:ind w:left="1418"/>
              <w:jc w:val="both"/>
              <w:textAlignment w:val="auto"/>
              <w:rPr>
                <w:rFonts w:cs="Calibri"/>
                <w:color w:val="000000"/>
              </w:rPr>
            </w:pPr>
            <w:r w:rsidRPr="001C2E21">
              <w:rPr>
                <w:rFonts w:cs="Calibri"/>
                <w:color w:val="000000"/>
              </w:rPr>
              <w:t>Ocena ryzyka;</w:t>
            </w:r>
          </w:p>
          <w:p w14:paraId="595E6334" w14:textId="3169DFD0" w:rsidR="005517BF" w:rsidRPr="005D1830" w:rsidRDefault="007E0D64" w:rsidP="00CB1B1E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D1830">
              <w:rPr>
                <w:rFonts w:cs="Calibri"/>
              </w:rPr>
              <w:lastRenderedPageBreak/>
              <w:t xml:space="preserve">Opracowanie planu postępowania z ryzykiem, </w:t>
            </w:r>
            <w:r w:rsidRPr="005D1830">
              <w:rPr>
                <w:rFonts w:cs="Calibri"/>
                <w:color w:val="000000"/>
              </w:rPr>
              <w:t>obejmującego działania minimalizujące ryzyka istotne dla Szpitala.</w:t>
            </w:r>
          </w:p>
        </w:tc>
        <w:tc>
          <w:tcPr>
            <w:tcW w:w="1654" w:type="dxa"/>
            <w:vAlign w:val="center"/>
          </w:tcPr>
          <w:p w14:paraId="1510AE04" w14:textId="6E356F75" w:rsidR="005517BF" w:rsidRPr="00173258" w:rsidRDefault="00685C0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3BF0870D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7E12E3DF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CFB9" w14:textId="77777777" w:rsidR="005517BF" w:rsidRPr="00173258" w:rsidRDefault="005517BF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2A46C" w14:textId="77777777" w:rsidR="002F2E45" w:rsidRPr="002F2E45" w:rsidRDefault="002F2E45" w:rsidP="002F2E45">
            <w:pPr>
              <w:suppressAutoHyphens w:val="0"/>
              <w:autoSpaceDN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color w:val="000000"/>
              </w:rPr>
            </w:pPr>
            <w:r w:rsidRPr="002F2E45">
              <w:rPr>
                <w:rFonts w:cs="Calibri"/>
                <w:b/>
                <w:bCs/>
                <w:color w:val="000000"/>
              </w:rPr>
              <w:t>Przeprowadzenia klasyfikacji informacji</w:t>
            </w:r>
          </w:p>
          <w:p w14:paraId="18FAA744" w14:textId="6AA7BBEC" w:rsidR="002F2E45" w:rsidRPr="001C2E21" w:rsidRDefault="002F2E45" w:rsidP="00CB1B1E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 w:line="276" w:lineRule="auto"/>
              <w:jc w:val="both"/>
              <w:textAlignment w:val="auto"/>
              <w:rPr>
                <w:rFonts w:cs="Calibri"/>
                <w:color w:val="000000"/>
              </w:rPr>
            </w:pPr>
            <w:r w:rsidRPr="001C2E21">
              <w:rPr>
                <w:rFonts w:cs="Calibri"/>
                <w:color w:val="000000"/>
              </w:rPr>
              <w:t>Opracowanie zasad klasyfikacji informacji zgodnych z wymaganiami normy ISO/IEC 27001</w:t>
            </w:r>
            <w:r w:rsidR="009D5DA1">
              <w:rPr>
                <w:rFonts w:cs="Calibri"/>
                <w:color w:val="000000"/>
              </w:rPr>
              <w:t>:2022</w:t>
            </w:r>
            <w:r w:rsidRPr="001C2E21">
              <w:rPr>
                <w:rFonts w:cs="Calibri"/>
                <w:color w:val="000000"/>
              </w:rPr>
              <w:t>.</w:t>
            </w:r>
          </w:p>
          <w:p w14:paraId="2FB8F567" w14:textId="04EF6229" w:rsidR="005517BF" w:rsidRPr="00173258" w:rsidRDefault="005517BF" w:rsidP="00173258">
            <w:pPr>
              <w:spacing w:after="0"/>
              <w:ind w:right="-19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65AB3A5F" w14:textId="25E02F97" w:rsidR="005517BF" w:rsidRPr="00173258" w:rsidRDefault="00685C0F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  <w:r>
              <w:rPr>
                <w:rFonts w:ascii="Times New Roman" w:eastAsia="Arial Narrow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4EB3310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07C65" w:rsidRPr="00173258" w14:paraId="52FC5B9E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08C4" w14:textId="77777777" w:rsidR="00907C65" w:rsidRPr="00173258" w:rsidRDefault="00907C65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253D" w14:textId="77777777" w:rsidR="003E4BA8" w:rsidRPr="003E4BA8" w:rsidRDefault="003E4BA8" w:rsidP="005D1830">
            <w:pPr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  <w:color w:val="000000"/>
              </w:rPr>
            </w:pPr>
            <w:r w:rsidRPr="003E4BA8">
              <w:rPr>
                <w:rFonts w:cs="Calibri"/>
                <w:b/>
                <w:bCs/>
                <w:color w:val="000000"/>
              </w:rPr>
              <w:t>Określenie celów bezpieczeństwa informacji i opracowanie planu realizacji celów bezpieczeństwa informacji</w:t>
            </w:r>
          </w:p>
          <w:p w14:paraId="2F921641" w14:textId="617D83FA" w:rsidR="00907C65" w:rsidRPr="003E4BA8" w:rsidRDefault="003E4BA8" w:rsidP="00CB1B1E">
            <w:pPr>
              <w:pStyle w:val="Akapitzlist"/>
              <w:numPr>
                <w:ilvl w:val="0"/>
                <w:numId w:val="5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E4BA8">
              <w:rPr>
                <w:rFonts w:cs="Calibri"/>
                <w:color w:val="000000"/>
              </w:rPr>
              <w:t>Zdefiniowanie celów bezpieczeństwa informacji oraz opracowanie planu ich realizacji.</w:t>
            </w:r>
          </w:p>
        </w:tc>
        <w:tc>
          <w:tcPr>
            <w:tcW w:w="1654" w:type="dxa"/>
          </w:tcPr>
          <w:p w14:paraId="623536DC" w14:textId="77777777" w:rsidR="00907C65" w:rsidRDefault="00907C65" w:rsidP="00173258">
            <w:pPr>
              <w:jc w:val="center"/>
              <w:rPr>
                <w:rFonts w:ascii="Times New Roman" w:hAnsi="Times New Roman"/>
              </w:rPr>
            </w:pPr>
          </w:p>
          <w:p w14:paraId="126C874B" w14:textId="0A1355C9" w:rsidR="00685C0F" w:rsidRPr="00173258" w:rsidRDefault="00685C0F" w:rsidP="00173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688F0D41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42649175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08B" w14:textId="77777777" w:rsidR="00907C65" w:rsidRPr="00173258" w:rsidRDefault="00907C65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F7949" w14:textId="77777777" w:rsidR="005B1B57" w:rsidRPr="005B1B57" w:rsidRDefault="005B1B57" w:rsidP="005B1B57">
            <w:pPr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color w:val="000000"/>
              </w:rPr>
            </w:pPr>
            <w:r w:rsidRPr="005B1B57">
              <w:rPr>
                <w:rFonts w:eastAsia="Times New Roman" w:cs="Calibri"/>
                <w:b/>
                <w:bCs/>
                <w:lang w:eastAsia="pl-PL"/>
              </w:rPr>
              <w:t>Opracowanie dokumentacji SZBI</w:t>
            </w:r>
          </w:p>
          <w:p w14:paraId="7BECB816" w14:textId="3C8BCE8C" w:rsidR="005B1B57" w:rsidRPr="005B1B57" w:rsidRDefault="005B1B57" w:rsidP="005B1B57">
            <w:pPr>
              <w:spacing w:after="0"/>
              <w:jc w:val="both"/>
              <w:rPr>
                <w:rFonts w:cs="Calibri"/>
                <w:color w:val="000000"/>
              </w:rPr>
            </w:pPr>
            <w:r w:rsidRPr="005B1B57">
              <w:rPr>
                <w:rFonts w:eastAsia="Times New Roman" w:cs="Calibri"/>
                <w:lang w:eastAsia="pl-PL"/>
              </w:rPr>
              <w:t xml:space="preserve">Wykonawca opracuje kompletny zestaw dokumentów SZBI zgodnych z wymaganiami </w:t>
            </w:r>
            <w:r w:rsidRPr="005B1B57">
              <w:rPr>
                <w:rFonts w:cs="Calibri"/>
                <w:color w:val="000000"/>
              </w:rPr>
              <w:t>normy ISO/IEC 27001:202</w:t>
            </w:r>
            <w:r w:rsidR="009D5DA1">
              <w:rPr>
                <w:rFonts w:cs="Calibri"/>
                <w:color w:val="000000"/>
              </w:rPr>
              <w:t>2</w:t>
            </w:r>
            <w:r w:rsidRPr="005B1B57">
              <w:rPr>
                <w:rFonts w:eastAsia="Times New Roman" w:cs="Calibri"/>
                <w:lang w:eastAsia="pl-PL"/>
              </w:rPr>
              <w:t>, w tym:</w:t>
            </w:r>
          </w:p>
          <w:p w14:paraId="435F2AA3" w14:textId="77777777" w:rsidR="005B1B57" w:rsidRPr="00A757A3" w:rsidRDefault="005B1B57" w:rsidP="00CB1B1E">
            <w:pPr>
              <w:numPr>
                <w:ilvl w:val="0"/>
                <w:numId w:val="6"/>
              </w:numPr>
              <w:tabs>
                <w:tab w:val="clear" w:pos="720"/>
              </w:tabs>
              <w:suppressAutoHyphens w:val="0"/>
              <w:autoSpaceDN/>
              <w:spacing w:before="100" w:beforeAutospacing="1" w:after="0"/>
              <w:ind w:left="1418"/>
              <w:jc w:val="both"/>
              <w:textAlignment w:val="auto"/>
              <w:rPr>
                <w:rFonts w:eastAsia="Times New Roman" w:cs="Calibri"/>
                <w:lang w:eastAsia="pl-PL"/>
              </w:rPr>
            </w:pPr>
            <w:r w:rsidRPr="00A757A3">
              <w:rPr>
                <w:rFonts w:eastAsia="Times New Roman" w:cs="Calibri"/>
                <w:lang w:eastAsia="pl-PL"/>
              </w:rPr>
              <w:t>Politykę bezpieczeństwa informacji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34F398CA" w14:textId="77777777" w:rsidR="005B1B57" w:rsidRPr="00A757A3" w:rsidRDefault="005B1B57" w:rsidP="00CB1B1E">
            <w:pPr>
              <w:numPr>
                <w:ilvl w:val="0"/>
                <w:numId w:val="6"/>
              </w:numPr>
              <w:tabs>
                <w:tab w:val="clear" w:pos="720"/>
              </w:tabs>
              <w:suppressAutoHyphens w:val="0"/>
              <w:autoSpaceDN/>
              <w:spacing w:before="100" w:beforeAutospacing="1" w:after="0"/>
              <w:ind w:left="1418"/>
              <w:jc w:val="both"/>
              <w:textAlignment w:val="auto"/>
              <w:rPr>
                <w:rFonts w:eastAsia="Times New Roman" w:cs="Calibri"/>
                <w:lang w:eastAsia="pl-PL"/>
              </w:rPr>
            </w:pPr>
            <w:r w:rsidRPr="00A757A3">
              <w:rPr>
                <w:rFonts w:eastAsia="Times New Roman" w:cs="Calibri"/>
                <w:lang w:eastAsia="pl-PL"/>
              </w:rPr>
              <w:t>Deklarację stosowania zabezpieczeń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0039549B" w14:textId="77777777" w:rsidR="005B1B57" w:rsidRPr="00A757A3" w:rsidRDefault="005B1B57" w:rsidP="00CB1B1E">
            <w:pPr>
              <w:numPr>
                <w:ilvl w:val="0"/>
                <w:numId w:val="6"/>
              </w:numPr>
              <w:tabs>
                <w:tab w:val="clear" w:pos="720"/>
              </w:tabs>
              <w:suppressAutoHyphens w:val="0"/>
              <w:autoSpaceDN/>
              <w:spacing w:after="0"/>
              <w:ind w:left="1418"/>
              <w:jc w:val="both"/>
              <w:textAlignment w:val="auto"/>
              <w:rPr>
                <w:rFonts w:eastAsia="Times New Roman" w:cs="Calibri"/>
                <w:lang w:eastAsia="pl-PL"/>
              </w:rPr>
            </w:pPr>
            <w:r w:rsidRPr="00A757A3">
              <w:rPr>
                <w:rFonts w:eastAsia="Times New Roman" w:cs="Calibri"/>
                <w:lang w:eastAsia="pl-PL"/>
              </w:rPr>
              <w:t>Polityki, procedury i instrukcje dotyczące m.in.:</w:t>
            </w:r>
          </w:p>
          <w:p w14:paraId="326F5BE8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organizacji bezpieczeństwa informacji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7525A374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zarządzania aktywami i klasyfikacji informacji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3FFC8F01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zarządzania ryzykiem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5706E890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zarządzania dostępem użytkowników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3F14B5ED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bezpieczeństwa kryptograficznego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1894283B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bezpieczeństwa fizycznego i środowiskowego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06D81ED4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bezpieczeństwa sprzętu i eksploatacji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2C2351C1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bezpieczeństwa komunikacji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62042F6E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pozyskiwania, rozwoju i utrzymania systemów informacyjnych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559C7264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bezpieczeństwa w relacjach z dostawcami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6DDD4197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zarządzania incydentami bezpieczeństwa informacji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5C2A20D6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zarządzania ciągłością działania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573A89A2" w14:textId="77777777" w:rsidR="005B1B57" w:rsidRPr="00A757A3" w:rsidRDefault="005B1B57" w:rsidP="005B1B57">
            <w:pPr>
              <w:spacing w:after="0"/>
              <w:ind w:left="1418"/>
              <w:jc w:val="both"/>
              <w:rPr>
                <w:rFonts w:eastAsia="Times New Roman" w:cs="Calibri"/>
                <w:lang w:eastAsia="pl-PL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zapewnienia zgodności z wymaganiami prawnymi i normatywnymi</w:t>
            </w:r>
            <w:r w:rsidRPr="001C2E21">
              <w:rPr>
                <w:rFonts w:eastAsia="Times New Roman" w:cs="Calibri"/>
                <w:lang w:eastAsia="pl-PL"/>
              </w:rPr>
              <w:t>;</w:t>
            </w:r>
          </w:p>
          <w:p w14:paraId="3EDCFDA9" w14:textId="7BBEE829" w:rsidR="00907C65" w:rsidRPr="00173258" w:rsidRDefault="005B1B57" w:rsidP="005B1B57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2E21">
              <w:rPr>
                <w:rFonts w:eastAsia="Times New Roman" w:cs="Calibri"/>
                <w:lang w:eastAsia="pl-PL"/>
              </w:rPr>
              <w:t xml:space="preserve">- </w:t>
            </w:r>
            <w:r w:rsidRPr="00A757A3">
              <w:rPr>
                <w:rFonts w:eastAsia="Times New Roman" w:cs="Calibri"/>
                <w:lang w:eastAsia="pl-PL"/>
              </w:rPr>
              <w:t>monitorowania i pomiaru skuteczności SZBI.</w:t>
            </w:r>
          </w:p>
        </w:tc>
        <w:tc>
          <w:tcPr>
            <w:tcW w:w="1654" w:type="dxa"/>
          </w:tcPr>
          <w:p w14:paraId="35C1E3C6" w14:textId="77777777" w:rsidR="00907C65" w:rsidRDefault="00907C65" w:rsidP="00173258">
            <w:pPr>
              <w:jc w:val="center"/>
              <w:rPr>
                <w:rFonts w:ascii="Times New Roman" w:hAnsi="Times New Roman"/>
              </w:rPr>
            </w:pPr>
          </w:p>
          <w:p w14:paraId="3EFC1C14" w14:textId="6528401E" w:rsidR="00685C0F" w:rsidRPr="00173258" w:rsidRDefault="00685C0F" w:rsidP="00173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68CE0361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68413454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FA97" w14:textId="77777777" w:rsidR="00907C65" w:rsidRPr="00173258" w:rsidRDefault="00907C65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59BC4" w14:textId="77777777" w:rsidR="000B0028" w:rsidRPr="00004E75" w:rsidRDefault="000B0028" w:rsidP="000B0028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004E75">
              <w:rPr>
                <w:rFonts w:cs="Calibri"/>
                <w:b/>
                <w:bCs/>
              </w:rPr>
              <w:t>Wdrożenia SZBI</w:t>
            </w:r>
          </w:p>
          <w:p w14:paraId="3DE5A63D" w14:textId="77777777" w:rsidR="000B0028" w:rsidRPr="001C2E21" w:rsidRDefault="000B0028" w:rsidP="00CB1B1E">
            <w:pPr>
              <w:pStyle w:val="Akapitzlist"/>
              <w:numPr>
                <w:ilvl w:val="1"/>
                <w:numId w:val="7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Szkolenie dla personelu z zakresu wymagań i stosowania dokumentacji systemu zarządzania bezpieczeństwem informacji</w:t>
            </w:r>
          </w:p>
          <w:p w14:paraId="2E274B8D" w14:textId="77777777" w:rsidR="000B0028" w:rsidRPr="00004E75" w:rsidRDefault="000B0028" w:rsidP="00CB1B1E">
            <w:pPr>
              <w:numPr>
                <w:ilvl w:val="1"/>
                <w:numId w:val="7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Wsparcie doradcze w procesie wdrażania systemu (konsultacje stacjonarne – 2 razy w miesiącu przez okres wdrożenia )</w:t>
            </w:r>
            <w:r w:rsidRPr="00004E75">
              <w:rPr>
                <w:rFonts w:cs="Calibri"/>
              </w:rPr>
              <w:t>.</w:t>
            </w:r>
          </w:p>
          <w:p w14:paraId="03963878" w14:textId="4B41B2E3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54" w:type="dxa"/>
          </w:tcPr>
          <w:p w14:paraId="7D1F6ACB" w14:textId="77777777" w:rsidR="00907C65" w:rsidRDefault="00907C65" w:rsidP="00173258">
            <w:pPr>
              <w:jc w:val="center"/>
              <w:rPr>
                <w:rFonts w:ascii="Times New Roman" w:hAnsi="Times New Roman"/>
              </w:rPr>
            </w:pPr>
          </w:p>
          <w:p w14:paraId="3500FD41" w14:textId="3A88190A" w:rsidR="00685C0F" w:rsidRPr="00173258" w:rsidRDefault="00685C0F" w:rsidP="00173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02008028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7AB30134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16465" w14:textId="77777777" w:rsidR="00907C65" w:rsidRPr="00173258" w:rsidRDefault="00907C65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DED93" w14:textId="556E06B2" w:rsidR="00FA7F23" w:rsidRPr="00685C0F" w:rsidRDefault="00FA7F23" w:rsidP="00D4385E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85C0F">
              <w:rPr>
                <w:rFonts w:cs="Calibri"/>
                <w:b/>
                <w:bCs/>
              </w:rPr>
              <w:t xml:space="preserve">Utrzymania </w:t>
            </w:r>
            <w:r w:rsidRPr="008344C7">
              <w:rPr>
                <w:rFonts w:cs="Calibri"/>
                <w:b/>
                <w:bCs/>
              </w:rPr>
              <w:t>SZBI (w okresie 36 miesięcy)</w:t>
            </w:r>
          </w:p>
          <w:p w14:paraId="1A512F7E" w14:textId="77777777" w:rsidR="00685C0F" w:rsidRDefault="00FA7F23" w:rsidP="00685C0F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85C0F">
              <w:rPr>
                <w:rFonts w:cs="Calibri"/>
              </w:rPr>
              <w:t>Monitorowanie skuteczności funkcjonowania systemu</w:t>
            </w:r>
          </w:p>
          <w:p w14:paraId="0484DAB4" w14:textId="5D156F06" w:rsidR="00585693" w:rsidRPr="00685C0F" w:rsidRDefault="00585693" w:rsidP="00685C0F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ins w:id="0" w:author="KM" w:date="2026-01-21T17:31:00Z"/>
                <w:rFonts w:cs="Calibri"/>
              </w:rPr>
            </w:pPr>
            <w:r w:rsidRPr="00685C0F">
              <w:rPr>
                <w:rFonts w:cs="Calibri"/>
              </w:rPr>
              <w:t xml:space="preserve">Wsparcie w cyklicznym szacowaniu i przeglądzie </w:t>
            </w:r>
            <w:proofErr w:type="spellStart"/>
            <w:r w:rsidRPr="00685C0F">
              <w:rPr>
                <w:rFonts w:cs="Calibri"/>
              </w:rPr>
              <w:t>ryzyk</w:t>
            </w:r>
            <w:proofErr w:type="spellEnd"/>
            <w:r w:rsidRPr="00685C0F">
              <w:rPr>
                <w:rFonts w:cs="Calibri"/>
              </w:rPr>
              <w:t xml:space="preserve"> </w:t>
            </w:r>
            <w:proofErr w:type="spellStart"/>
            <w:r w:rsidRPr="00685C0F">
              <w:rPr>
                <w:rFonts w:cs="Calibri"/>
              </w:rPr>
              <w:t>cyberbezpieczeństwa</w:t>
            </w:r>
            <w:proofErr w:type="spellEnd"/>
          </w:p>
          <w:p w14:paraId="02DC6F10" w14:textId="77777777" w:rsidR="00907C65" w:rsidRPr="00685C0F" w:rsidRDefault="00FA7F23" w:rsidP="00CB1B1E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85C0F">
              <w:rPr>
                <w:rFonts w:cs="Calibri"/>
              </w:rPr>
              <w:lastRenderedPageBreak/>
              <w:t>Wsparcie w doskonaleniu systemu i audytach okresowych</w:t>
            </w:r>
            <w:del w:id="1" w:author="KM" w:date="2026-01-21T17:31:00Z">
              <w:r w:rsidRPr="00685C0F" w:rsidDel="00585693">
                <w:rPr>
                  <w:rFonts w:cs="Calibri"/>
                </w:rPr>
                <w:delText>.</w:delText>
              </w:r>
            </w:del>
          </w:p>
          <w:p w14:paraId="2732BF69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Wsparcie w zakresie monitorowania bezpieczeństwa systemów informacyjnych wykorzystywanych do świadczenia usług</w:t>
            </w:r>
          </w:p>
          <w:p w14:paraId="60E5F28A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 xml:space="preserve">Wsparcie w nadzorowaniu incydentów bezpieczeństwa informacji / </w:t>
            </w:r>
            <w:proofErr w:type="spellStart"/>
            <w:r w:rsidRPr="00585693">
              <w:rPr>
                <w:rFonts w:cs="Calibri"/>
              </w:rPr>
              <w:t>cyberbezpieczeństwa</w:t>
            </w:r>
            <w:proofErr w:type="spellEnd"/>
          </w:p>
          <w:p w14:paraId="70967857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Wsparcie w opracowywaniu i testowaniu planów ciągłości działania (BCP) i planów odtwarzania (DRP)</w:t>
            </w:r>
          </w:p>
          <w:p w14:paraId="57938423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Prowadzenie szkoleń dla audytorów wewnętrznych systemu zarządzania bezpieczeństwem informacji</w:t>
            </w:r>
          </w:p>
          <w:p w14:paraId="51410729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Pomoc w aktualizacji analizy kontekstu</w:t>
            </w:r>
          </w:p>
          <w:p w14:paraId="46BC7E92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Pomoc w identyfikacji i aktualizacji wykazu aktywów informacyjnych</w:t>
            </w:r>
          </w:p>
          <w:p w14:paraId="4850763D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Pomoc w przygotowaniu programów audytów wewnętrznych</w:t>
            </w:r>
          </w:p>
          <w:p w14:paraId="51D4DBC6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Ocena stosowanych zabezpieczeń teleinformatycznych</w:t>
            </w:r>
          </w:p>
          <w:p w14:paraId="6E001E0F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Opiniowanie zabezpieczeń teleinformatycznych</w:t>
            </w:r>
          </w:p>
          <w:p w14:paraId="158E0B34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Pomoc w określaniu priorytetów i celów bezpieczeństwa informacji</w:t>
            </w:r>
          </w:p>
          <w:p w14:paraId="05509725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Wsparcie w kontaktach z jednostką certyfikującą oraz uczestniczenie w audytach prowadzonych przez jednostkę certyfikującą system zarządzania bezpieczeństwem informacji</w:t>
            </w:r>
          </w:p>
          <w:p w14:paraId="7FC32454" w14:textId="77777777" w:rsidR="00585693" w:rsidRPr="00585693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Udział w realizacji działań korygujących</w:t>
            </w:r>
          </w:p>
          <w:p w14:paraId="06F53410" w14:textId="7C55AC10" w:rsidR="009D5DA1" w:rsidRPr="00685C0F" w:rsidRDefault="00585693" w:rsidP="00585693">
            <w:pPr>
              <w:numPr>
                <w:ilvl w:val="1"/>
                <w:numId w:val="8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585693">
              <w:rPr>
                <w:rFonts w:cs="Calibri"/>
              </w:rPr>
              <w:t>Pomoc w przygotowaniu, przeprowadzaniu i dokumentowaniu przeglądów zarządzania</w:t>
            </w:r>
          </w:p>
        </w:tc>
        <w:tc>
          <w:tcPr>
            <w:tcW w:w="1654" w:type="dxa"/>
          </w:tcPr>
          <w:p w14:paraId="1874D181" w14:textId="77777777" w:rsidR="00907C65" w:rsidRDefault="00907C65" w:rsidP="00173258">
            <w:pPr>
              <w:jc w:val="center"/>
              <w:rPr>
                <w:rFonts w:ascii="Times New Roman" w:hAnsi="Times New Roman"/>
              </w:rPr>
            </w:pPr>
          </w:p>
          <w:p w14:paraId="07DAF43A" w14:textId="776426F2" w:rsidR="00685C0F" w:rsidRPr="00173258" w:rsidRDefault="00685C0F" w:rsidP="00173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75D80133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1AF45EFC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21583" w14:textId="77777777" w:rsidR="00907C65" w:rsidRPr="00173258" w:rsidRDefault="00907C65" w:rsidP="00CB1B1E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0BC5B" w14:textId="77777777" w:rsidR="007850F5" w:rsidRPr="007850F5" w:rsidRDefault="007850F5" w:rsidP="007850F5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7850F5">
              <w:rPr>
                <w:rFonts w:cs="Calibri"/>
                <w:b/>
                <w:bCs/>
              </w:rPr>
              <w:t>Wymagania wobec wykonawcy</w:t>
            </w:r>
          </w:p>
          <w:p w14:paraId="7586C752" w14:textId="77777777" w:rsidR="007850F5" w:rsidRPr="007850F5" w:rsidRDefault="007850F5" w:rsidP="007850F5">
            <w:pPr>
              <w:spacing w:after="0"/>
              <w:jc w:val="both"/>
              <w:rPr>
                <w:rFonts w:cs="Calibri"/>
              </w:rPr>
            </w:pPr>
            <w:r w:rsidRPr="007850F5">
              <w:rPr>
                <w:rFonts w:cs="Calibri"/>
              </w:rPr>
              <w:t>Wykonawca powinien:</w:t>
            </w:r>
          </w:p>
          <w:p w14:paraId="4E9993F1" w14:textId="76849194" w:rsidR="007850F5" w:rsidRPr="001C2E21" w:rsidRDefault="007850F5" w:rsidP="00CB1B1E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autoSpaceDN/>
              <w:spacing w:after="0" w:line="259" w:lineRule="auto"/>
              <w:ind w:left="1418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Posiadać co najmniej dwuletnie doświadczenie w realizacji projektów wdrożenia SZBI zgodnych z normą ISO/IEC 27001</w:t>
            </w:r>
            <w:r w:rsidR="009D5DA1">
              <w:rPr>
                <w:rFonts w:cs="Calibri"/>
              </w:rPr>
              <w:t>:2022</w:t>
            </w:r>
            <w:r w:rsidRPr="001C2E21">
              <w:rPr>
                <w:rFonts w:cs="Calibri"/>
              </w:rPr>
              <w:t>;</w:t>
            </w:r>
          </w:p>
          <w:p w14:paraId="74CD67D4" w14:textId="5E2F7C4D" w:rsidR="007850F5" w:rsidRPr="00004E75" w:rsidRDefault="007850F5" w:rsidP="00CB1B1E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autoSpaceDN/>
              <w:spacing w:after="0" w:line="259" w:lineRule="auto"/>
              <w:ind w:left="1418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Wykazać się realizacją co najmniej 4 wdrożeń SZBI zgodnych z normą ISO/IEC 27001</w:t>
            </w:r>
            <w:r w:rsidR="009D5DA1">
              <w:rPr>
                <w:rFonts w:cs="Calibri"/>
              </w:rPr>
              <w:t>:2022</w:t>
            </w:r>
            <w:r w:rsidRPr="001C2E21">
              <w:rPr>
                <w:rFonts w:cs="Calibri"/>
              </w:rPr>
              <w:t>;</w:t>
            </w:r>
          </w:p>
          <w:p w14:paraId="071523B5" w14:textId="546678D6" w:rsidR="007850F5" w:rsidRPr="001C2E21" w:rsidRDefault="007850F5" w:rsidP="00CB1B1E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autoSpaceDN/>
              <w:spacing w:after="0" w:line="259" w:lineRule="auto"/>
              <w:ind w:left="1418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Dysponować zespołem co najmniej 2 audytorów,</w:t>
            </w:r>
            <w:r w:rsidRPr="00004E75">
              <w:rPr>
                <w:rFonts w:cs="Calibri"/>
              </w:rPr>
              <w:t xml:space="preserve"> posiadający</w:t>
            </w:r>
            <w:r w:rsidRPr="001C2E21">
              <w:rPr>
                <w:rFonts w:cs="Calibri"/>
              </w:rPr>
              <w:t>ch</w:t>
            </w:r>
            <w:r w:rsidRPr="00004E75">
              <w:rPr>
                <w:rFonts w:cs="Calibri"/>
              </w:rPr>
              <w:t xml:space="preserve"> certyfikaty Au</w:t>
            </w:r>
            <w:r w:rsidRPr="001C2E21">
              <w:rPr>
                <w:rFonts w:cs="Calibri"/>
              </w:rPr>
              <w:t xml:space="preserve">dytora </w:t>
            </w:r>
            <w:r w:rsidRPr="00004E75">
              <w:rPr>
                <w:rFonts w:cs="Calibri"/>
              </w:rPr>
              <w:t>Wiodąc</w:t>
            </w:r>
            <w:r w:rsidRPr="001C2E21">
              <w:rPr>
                <w:rFonts w:cs="Calibri"/>
              </w:rPr>
              <w:t>ego</w:t>
            </w:r>
            <w:r w:rsidRPr="00004E75">
              <w:rPr>
                <w:rFonts w:cs="Calibri"/>
              </w:rPr>
              <w:t xml:space="preserve"> ISO/IEC 27001</w:t>
            </w:r>
            <w:r w:rsidR="009D5DA1">
              <w:rPr>
                <w:rFonts w:cs="Calibri"/>
              </w:rPr>
              <w:t>:2022</w:t>
            </w:r>
            <w:r w:rsidRPr="001C2E21">
              <w:rPr>
                <w:rFonts w:cs="Calibri"/>
              </w:rPr>
              <w:t>, zgodnych z Rozporządzeniem Ministra Cyfryzacji z dnia 12 października 2018 r. w sprawie wykazu certyfikatów uprawniających do przeprowadzenia audytu;</w:t>
            </w:r>
          </w:p>
          <w:p w14:paraId="4240128A" w14:textId="0C03A47F" w:rsidR="00907C65" w:rsidRPr="007850F5" w:rsidRDefault="007850F5" w:rsidP="00CB1B1E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autoSpaceDN/>
              <w:spacing w:after="0" w:line="259" w:lineRule="auto"/>
              <w:ind w:left="1418"/>
              <w:jc w:val="both"/>
              <w:textAlignment w:val="auto"/>
              <w:rPr>
                <w:rFonts w:cs="Calibri"/>
              </w:rPr>
            </w:pPr>
            <w:r w:rsidRPr="001C2E21">
              <w:rPr>
                <w:rFonts w:cs="Calibri"/>
              </w:rPr>
              <w:t>Posiadać aktualne ubezpieczenie od odpowiedzialności cywilnej w zakresie prowadzonej działalności.</w:t>
            </w:r>
          </w:p>
        </w:tc>
        <w:tc>
          <w:tcPr>
            <w:tcW w:w="1654" w:type="dxa"/>
          </w:tcPr>
          <w:p w14:paraId="1929864D" w14:textId="77777777" w:rsidR="00907C65" w:rsidRDefault="00907C65" w:rsidP="00173258">
            <w:pPr>
              <w:jc w:val="center"/>
              <w:rPr>
                <w:rFonts w:ascii="Times New Roman" w:hAnsi="Times New Roman"/>
              </w:rPr>
            </w:pPr>
          </w:p>
          <w:p w14:paraId="2F140AB5" w14:textId="06995367" w:rsidR="00685C0F" w:rsidRPr="00173258" w:rsidRDefault="00685C0F" w:rsidP="00173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2EEB7BAD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</w:tbl>
    <w:p w14:paraId="49CC3C76" w14:textId="01C3149E" w:rsidR="009B1606" w:rsidRDefault="009B1606" w:rsidP="00173258">
      <w:pPr>
        <w:spacing w:after="0" w:line="276" w:lineRule="auto"/>
        <w:jc w:val="center"/>
        <w:rPr>
          <w:rFonts w:ascii="Times New Roman" w:hAnsi="Times New Roman"/>
        </w:rPr>
      </w:pPr>
    </w:p>
    <w:p w14:paraId="1983E3B1" w14:textId="43062381" w:rsidR="001437E4" w:rsidRPr="0005708A" w:rsidRDefault="001437E4" w:rsidP="003A03C0">
      <w:pPr>
        <w:suppressAutoHyphens w:val="0"/>
        <w:autoSpaceDN/>
        <w:spacing w:after="0"/>
        <w:textAlignment w:val="auto"/>
        <w:rPr>
          <w:rFonts w:ascii="Times New Roman" w:hAnsi="Times New Roman"/>
          <w:b/>
          <w:bCs/>
          <w:color w:val="000000" w:themeColor="text1"/>
        </w:rPr>
      </w:pPr>
    </w:p>
    <w:p w14:paraId="73C2B1E6" w14:textId="77777777" w:rsidR="001437E4" w:rsidRPr="00582058" w:rsidRDefault="001437E4" w:rsidP="001437E4">
      <w:pPr>
        <w:spacing w:after="0"/>
        <w:rPr>
          <w:rFonts w:ascii="Times New Roman" w:hAnsi="Times New Roman"/>
          <w:b/>
          <w:bCs/>
        </w:rPr>
      </w:pPr>
    </w:p>
    <w:p w14:paraId="33CD788E" w14:textId="338B75EE" w:rsidR="001437E4" w:rsidRPr="003A721E" w:rsidRDefault="003A721E" w:rsidP="001437E4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3b</w:t>
      </w:r>
      <w:r w:rsidR="001437E4" w:rsidRPr="002229C0">
        <w:rPr>
          <w:rFonts w:ascii="Times New Roman" w:hAnsi="Times New Roman"/>
        </w:rPr>
        <w:t>)</w:t>
      </w:r>
      <w:r w:rsidR="001437E4" w:rsidRPr="002229C0">
        <w:rPr>
          <w:rFonts w:ascii="Times New Roman" w:hAnsi="Times New Roman"/>
        </w:rPr>
        <w:tab/>
      </w:r>
      <w:r w:rsidR="00F1474D" w:rsidRPr="003A721E">
        <w:rPr>
          <w:rFonts w:ascii="Times New Roman" w:hAnsi="Times New Roman"/>
          <w:b/>
          <w:bCs/>
          <w:sz w:val="24"/>
          <w:szCs w:val="24"/>
        </w:rPr>
        <w:t xml:space="preserve">Szkolenia dla kadry kierowniczej z zakresu podnoszenia świadomości w obszarze </w:t>
      </w:r>
      <w:proofErr w:type="spellStart"/>
      <w:r w:rsidR="00F1474D" w:rsidRPr="003A721E">
        <w:rPr>
          <w:rFonts w:ascii="Times New Roman" w:hAnsi="Times New Roman"/>
          <w:b/>
          <w:bCs/>
          <w:sz w:val="24"/>
          <w:szCs w:val="24"/>
        </w:rPr>
        <w:t>cyberbezpieczeństwa</w:t>
      </w:r>
      <w:proofErr w:type="spellEnd"/>
      <w:r w:rsidR="00F1474D" w:rsidRPr="003A721E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F1474D" w:rsidRPr="003A721E">
        <w:rPr>
          <w:rFonts w:ascii="Times New Roman" w:hAnsi="Times New Roman"/>
          <w:b/>
          <w:bCs/>
          <w:sz w:val="24"/>
          <w:szCs w:val="24"/>
        </w:rPr>
        <w:t>cyberhigieny</w:t>
      </w:r>
      <w:proofErr w:type="spellEnd"/>
      <w:r w:rsidR="00F1474D" w:rsidRPr="003A721E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– 5 sztuk</w:t>
      </w:r>
    </w:p>
    <w:p w14:paraId="6C96BA66" w14:textId="77777777" w:rsidR="001437E4" w:rsidRPr="003A721E" w:rsidRDefault="001437E4" w:rsidP="001437E4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bCs/>
        </w:rPr>
      </w:pPr>
    </w:p>
    <w:p w14:paraId="7D7E30EA" w14:textId="77777777" w:rsidR="000C3730" w:rsidRPr="000C3730" w:rsidRDefault="000C3730" w:rsidP="000C3730">
      <w:pPr>
        <w:pStyle w:val="Akapitzlist"/>
        <w:spacing w:after="0"/>
        <w:ind w:left="360"/>
        <w:jc w:val="both"/>
        <w:rPr>
          <w:rFonts w:ascii="Times New Roman" w:hAnsi="Times New Roman"/>
          <w:bCs/>
        </w:rPr>
      </w:pPr>
      <w:r w:rsidRPr="000C3730">
        <w:rPr>
          <w:rFonts w:ascii="Times New Roman" w:hAnsi="Times New Roman"/>
          <w:bCs/>
        </w:rPr>
        <w:t xml:space="preserve">Przedmiotem zamówienia jest przeprowadzenie Szkolenia dla kadry kierowniczej z zakresu podnoszenia świadomości w obszarze </w:t>
      </w:r>
      <w:proofErr w:type="spellStart"/>
      <w:r w:rsidRPr="000C3730">
        <w:rPr>
          <w:rFonts w:ascii="Times New Roman" w:hAnsi="Times New Roman"/>
          <w:bCs/>
        </w:rPr>
        <w:t>cyberbezpieczeństwa</w:t>
      </w:r>
      <w:proofErr w:type="spellEnd"/>
      <w:r w:rsidRPr="000C3730">
        <w:rPr>
          <w:rFonts w:ascii="Times New Roman" w:hAnsi="Times New Roman"/>
          <w:bCs/>
        </w:rPr>
        <w:t xml:space="preserve"> (</w:t>
      </w:r>
      <w:proofErr w:type="spellStart"/>
      <w:r w:rsidRPr="000C3730">
        <w:rPr>
          <w:rFonts w:ascii="Times New Roman" w:hAnsi="Times New Roman"/>
          <w:bCs/>
        </w:rPr>
        <w:t>cyberhigieny</w:t>
      </w:r>
      <w:proofErr w:type="spellEnd"/>
      <w:r w:rsidRPr="000C3730">
        <w:rPr>
          <w:rFonts w:ascii="Times New Roman" w:hAnsi="Times New Roman"/>
          <w:bCs/>
        </w:rPr>
        <w:t>)</w:t>
      </w:r>
    </w:p>
    <w:p w14:paraId="5C0C31E6" w14:textId="77777777" w:rsidR="000C3730" w:rsidRDefault="000C3730" w:rsidP="000C3730">
      <w:pPr>
        <w:spacing w:after="0"/>
        <w:ind w:firstLine="360"/>
        <w:jc w:val="both"/>
        <w:rPr>
          <w:rFonts w:ascii="Times New Roman" w:hAnsi="Times New Roman"/>
          <w:bCs/>
        </w:rPr>
      </w:pPr>
    </w:p>
    <w:p w14:paraId="6D276FC0" w14:textId="6DE3ED1C" w:rsidR="000C3730" w:rsidRPr="000C3730" w:rsidRDefault="000C3730" w:rsidP="000C3730">
      <w:pPr>
        <w:spacing w:after="0"/>
        <w:ind w:firstLine="360"/>
        <w:jc w:val="both"/>
        <w:rPr>
          <w:rFonts w:ascii="Times New Roman" w:hAnsi="Times New Roman"/>
          <w:bCs/>
        </w:rPr>
      </w:pPr>
      <w:r w:rsidRPr="000C3730">
        <w:rPr>
          <w:rFonts w:ascii="Times New Roman" w:hAnsi="Times New Roman"/>
          <w:bCs/>
        </w:rPr>
        <w:t>CEL SZKOLENIA:</w:t>
      </w:r>
    </w:p>
    <w:p w14:paraId="6685ADD3" w14:textId="1CF70493" w:rsidR="000C3730" w:rsidRDefault="000C3730" w:rsidP="000C3730">
      <w:pPr>
        <w:pStyle w:val="Akapitzlist"/>
        <w:spacing w:after="0"/>
        <w:ind w:left="360"/>
        <w:jc w:val="both"/>
        <w:rPr>
          <w:rFonts w:ascii="Times New Roman" w:hAnsi="Times New Roman"/>
          <w:b/>
        </w:rPr>
      </w:pPr>
      <w:r w:rsidRPr="000C3730">
        <w:rPr>
          <w:rFonts w:ascii="Times New Roman" w:hAnsi="Times New Roman"/>
          <w:bCs/>
        </w:rPr>
        <w:t xml:space="preserve">Celem szkolenia jest wyposażenie kadry kierowniczej oraz administratorów systemów w praktyczną wiedzę i umiejętności niezbędne do skutecznego przeciwdziałania incydentom bezpieczeństwa, a także wspierania kultury </w:t>
      </w:r>
      <w:proofErr w:type="spellStart"/>
      <w:r w:rsidRPr="000C3730">
        <w:rPr>
          <w:rFonts w:ascii="Times New Roman" w:hAnsi="Times New Roman"/>
          <w:bCs/>
        </w:rPr>
        <w:t>cyberbezpieczeństwa</w:t>
      </w:r>
      <w:proofErr w:type="spellEnd"/>
      <w:r w:rsidRPr="000C3730">
        <w:rPr>
          <w:rFonts w:ascii="Times New Roman" w:hAnsi="Times New Roman"/>
          <w:bCs/>
        </w:rPr>
        <w:t xml:space="preserve"> w organizacji</w:t>
      </w:r>
      <w:r w:rsidRPr="000C3730">
        <w:rPr>
          <w:rFonts w:ascii="Times New Roman" w:hAnsi="Times New Roman"/>
          <w:b/>
        </w:rPr>
        <w:t>.</w:t>
      </w:r>
    </w:p>
    <w:p w14:paraId="563FD84B" w14:textId="77777777" w:rsidR="000C3730" w:rsidRPr="0005708A" w:rsidRDefault="000C3730" w:rsidP="000C3730">
      <w:pPr>
        <w:pStyle w:val="Akapitzlist"/>
        <w:spacing w:after="0"/>
        <w:ind w:left="360"/>
        <w:jc w:val="both"/>
        <w:rPr>
          <w:rFonts w:ascii="Times New Roman" w:hAnsi="Times New Roman"/>
          <w:b/>
        </w:rPr>
      </w:pPr>
    </w:p>
    <w:p w14:paraId="4C90C552" w14:textId="77777777" w:rsidR="001437E4" w:rsidRPr="00173258" w:rsidRDefault="001437E4" w:rsidP="001437E4">
      <w:pPr>
        <w:spacing w:after="0" w:line="276" w:lineRule="auto"/>
        <w:jc w:val="center"/>
        <w:rPr>
          <w:rFonts w:ascii="Times New Roman" w:hAnsi="Times New Roman"/>
          <w:bCs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116"/>
        <w:gridCol w:w="1654"/>
        <w:gridCol w:w="1653"/>
      </w:tblGrid>
      <w:tr w:rsidR="001437E4" w:rsidRPr="00173258" w14:paraId="60F2A910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EAAA9" w14:textId="77777777" w:rsidR="001437E4" w:rsidRPr="00641DD5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6075D" w14:textId="77777777" w:rsidR="001437E4" w:rsidRPr="00641DD5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654" w:type="dxa"/>
            <w:vAlign w:val="center"/>
          </w:tcPr>
          <w:p w14:paraId="132538D4" w14:textId="77777777" w:rsidR="001437E4" w:rsidRPr="00641DD5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1601DFC8" w14:textId="77777777" w:rsidR="001437E4" w:rsidRPr="00641DD5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1437E4" w:rsidRPr="00173258" w14:paraId="1965E410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A77F" w14:textId="77777777" w:rsidR="001437E4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2A76E" w14:textId="71A9478F" w:rsidR="001437E4" w:rsidRDefault="007F6E91" w:rsidP="007F6E91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B65BE">
              <w:rPr>
                <w:rFonts w:cs="Calibri"/>
              </w:rPr>
              <w:t>FORMA REALIZACJI</w:t>
            </w:r>
          </w:p>
        </w:tc>
        <w:tc>
          <w:tcPr>
            <w:tcW w:w="1654" w:type="dxa"/>
            <w:vAlign w:val="center"/>
          </w:tcPr>
          <w:p w14:paraId="399DD6D7" w14:textId="77777777" w:rsidR="001437E4" w:rsidRPr="00641DD5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3" w:type="dxa"/>
          </w:tcPr>
          <w:p w14:paraId="7747D290" w14:textId="77777777" w:rsidR="001437E4" w:rsidRDefault="001437E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1437E4" w:rsidRPr="00173258" w14:paraId="65FEF386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AF620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FCB99" w14:textId="77777777" w:rsidR="006A58F3" w:rsidRPr="006B65BE" w:rsidRDefault="006A58F3" w:rsidP="00CB1B1E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Tryb: szkolenie stacjonarne</w:t>
            </w:r>
          </w:p>
          <w:p w14:paraId="70A27902" w14:textId="77777777" w:rsidR="006A58F3" w:rsidRPr="006B65BE" w:rsidRDefault="006A58F3" w:rsidP="00CB1B1E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Czas trwania: 1 dzień = ok 4 godziny zegarowe</w:t>
            </w:r>
          </w:p>
          <w:p w14:paraId="2409260F" w14:textId="77777777" w:rsidR="006A58F3" w:rsidRPr="006B65BE" w:rsidRDefault="006A58F3" w:rsidP="00CB1B1E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Lokalizacja: siedziba Zamawiającego</w:t>
            </w:r>
          </w:p>
          <w:p w14:paraId="74F1324B" w14:textId="2086CA5D" w:rsidR="001437E4" w:rsidRPr="0042312C" w:rsidRDefault="006A58F3" w:rsidP="00CB1B1E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Grupa docelowa: kadra kierownicza, administratorzy IT, osoby odpowiedzialne za bezpieczeństwo informacji w szpitalu</w:t>
            </w:r>
          </w:p>
        </w:tc>
        <w:tc>
          <w:tcPr>
            <w:tcW w:w="1654" w:type="dxa"/>
            <w:vAlign w:val="center"/>
          </w:tcPr>
          <w:p w14:paraId="64234D12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950A60C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437E4" w:rsidRPr="00173258" w14:paraId="6988AE04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13B5E" w14:textId="77777777" w:rsidR="001437E4" w:rsidRPr="00173258" w:rsidRDefault="001437E4" w:rsidP="00930E3F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05DE" w14:textId="77777777" w:rsidR="00930E3F" w:rsidRPr="006B65BE" w:rsidRDefault="00930E3F" w:rsidP="00930E3F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>ZAKRES MERYTORYCZNY SZKOLENIA:</w:t>
            </w:r>
          </w:p>
          <w:p w14:paraId="75DF36E6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0F4A06C7" w14:textId="359EE0B1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3" w:type="dxa"/>
          </w:tcPr>
          <w:p w14:paraId="25F2AAA1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437E4" w:rsidRPr="00173258" w14:paraId="4C0C13A4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8ACE4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6C8D9" w14:textId="10C6C278" w:rsidR="002A0E91" w:rsidRPr="006B65BE" w:rsidRDefault="002A0E91" w:rsidP="002A0E91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 xml:space="preserve">Podstawy prawne w obszarze </w:t>
            </w:r>
            <w:proofErr w:type="spellStart"/>
            <w:r w:rsidRPr="006B65BE">
              <w:rPr>
                <w:rFonts w:cs="Calibri"/>
              </w:rPr>
              <w:t>cyberbezpieczeństwa</w:t>
            </w:r>
            <w:proofErr w:type="spellEnd"/>
          </w:p>
          <w:p w14:paraId="5C03D8E3" w14:textId="77777777" w:rsidR="002A0E91" w:rsidRPr="006B65BE" w:rsidRDefault="002A0E91" w:rsidP="00CB1B1E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 xml:space="preserve">Obowiązujące regulacje krajowe i unijne (w tym Ustawa o Krajowym Systemie </w:t>
            </w:r>
            <w:proofErr w:type="spellStart"/>
            <w:r w:rsidRPr="006B65BE">
              <w:rPr>
                <w:rFonts w:cs="Calibri"/>
              </w:rPr>
              <w:t>Cyberbezpieczeństwa</w:t>
            </w:r>
            <w:proofErr w:type="spellEnd"/>
            <w:r w:rsidRPr="006B65BE">
              <w:rPr>
                <w:rFonts w:cs="Calibri"/>
              </w:rPr>
              <w:t>, RODO, KRI, NIS2)</w:t>
            </w:r>
          </w:p>
          <w:p w14:paraId="1AA4752D" w14:textId="77777777" w:rsidR="002A0E91" w:rsidRPr="006B65BE" w:rsidRDefault="002A0E91" w:rsidP="00CB1B1E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 xml:space="preserve">Obowiązki podmiotów publicznych </w:t>
            </w:r>
          </w:p>
          <w:p w14:paraId="32300ABA" w14:textId="77777777" w:rsidR="002A0E91" w:rsidRPr="006B65BE" w:rsidRDefault="002A0E91" w:rsidP="00CB1B1E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Odpowiedzialność kadry kierowniczej za zapewnienie bezpieczeństwa</w:t>
            </w:r>
          </w:p>
          <w:p w14:paraId="055D6DB7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6C46B283" w14:textId="7AD72D2F" w:rsidR="001437E4" w:rsidRPr="00173258" w:rsidRDefault="00E90912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6F3B2BCC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437E4" w:rsidRPr="00173258" w14:paraId="15ADB47D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4F07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EE53" w14:textId="77777777" w:rsidR="004A12E6" w:rsidRPr="006B65BE" w:rsidRDefault="004A12E6" w:rsidP="004A12E6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 xml:space="preserve">Podstawowe zasady </w:t>
            </w:r>
            <w:proofErr w:type="spellStart"/>
            <w:r w:rsidRPr="006B65BE">
              <w:rPr>
                <w:rFonts w:cs="Calibri"/>
              </w:rPr>
              <w:t>cyberhigieny</w:t>
            </w:r>
            <w:proofErr w:type="spellEnd"/>
          </w:p>
          <w:p w14:paraId="2242D2E0" w14:textId="77777777" w:rsidR="004A12E6" w:rsidRPr="006B65BE" w:rsidRDefault="004A12E6" w:rsidP="00CB1B1E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Dobre praktyki w codziennym użytkowaniu systemów informatycznych</w:t>
            </w:r>
          </w:p>
          <w:p w14:paraId="78A0A45A" w14:textId="77777777" w:rsidR="004A12E6" w:rsidRPr="006B65BE" w:rsidRDefault="004A12E6" w:rsidP="00CB1B1E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Bezpieczne hasła, uwierzytelnianie, aktualizacje oprogramowania</w:t>
            </w:r>
          </w:p>
          <w:p w14:paraId="45CE0DC0" w14:textId="77777777" w:rsidR="004A12E6" w:rsidRPr="006B65BE" w:rsidRDefault="004A12E6" w:rsidP="00CB1B1E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Zarządzanie urządzeniami mobilnymi i zdalnym dostępem</w:t>
            </w:r>
          </w:p>
          <w:p w14:paraId="519667DB" w14:textId="77777777" w:rsidR="001437E4" w:rsidRPr="00173258" w:rsidRDefault="001437E4" w:rsidP="00EB5529">
            <w:pPr>
              <w:spacing w:after="0"/>
              <w:ind w:right="-19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121B0BC3" w14:textId="4CF1CADD" w:rsidR="001437E4" w:rsidRPr="00173258" w:rsidRDefault="00E90912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329EEB18" w14:textId="77777777" w:rsidR="001437E4" w:rsidRPr="00173258" w:rsidRDefault="001437E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437E4" w:rsidRPr="00173258" w14:paraId="7284962A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42AF2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F17A" w14:textId="77777777" w:rsidR="003D389B" w:rsidRPr="006B65BE" w:rsidRDefault="003D389B" w:rsidP="003D389B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 xml:space="preserve">Wybrane metody ataków – przegląd i analiza (z elementami Case </w:t>
            </w:r>
            <w:proofErr w:type="spellStart"/>
            <w:r w:rsidRPr="006B65BE">
              <w:rPr>
                <w:rFonts w:cs="Calibri"/>
              </w:rPr>
              <w:t>Study</w:t>
            </w:r>
            <w:proofErr w:type="spellEnd"/>
            <w:r w:rsidRPr="006B65BE">
              <w:rPr>
                <w:rFonts w:cs="Calibri"/>
              </w:rPr>
              <w:t>)</w:t>
            </w:r>
          </w:p>
          <w:p w14:paraId="22F677CA" w14:textId="77777777" w:rsidR="003D389B" w:rsidRPr="006B65BE" w:rsidRDefault="003D389B" w:rsidP="00CB1B1E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proofErr w:type="spellStart"/>
            <w:r w:rsidRPr="006B65BE">
              <w:rPr>
                <w:rFonts w:cs="Calibri"/>
              </w:rPr>
              <w:t>Phishing</w:t>
            </w:r>
            <w:proofErr w:type="spellEnd"/>
            <w:r w:rsidRPr="006B65BE">
              <w:rPr>
                <w:rFonts w:cs="Calibri"/>
              </w:rPr>
              <w:t xml:space="preserve">, </w:t>
            </w:r>
            <w:proofErr w:type="spellStart"/>
            <w:r w:rsidRPr="006B65BE">
              <w:rPr>
                <w:rFonts w:cs="Calibri"/>
              </w:rPr>
              <w:t>ransomware</w:t>
            </w:r>
            <w:proofErr w:type="spellEnd"/>
            <w:r w:rsidRPr="006B65BE">
              <w:rPr>
                <w:rFonts w:cs="Calibri"/>
              </w:rPr>
              <w:t xml:space="preserve">, ataki typu </w:t>
            </w:r>
            <w:proofErr w:type="spellStart"/>
            <w:r w:rsidRPr="006B65BE">
              <w:rPr>
                <w:rFonts w:cs="Calibri"/>
              </w:rPr>
              <w:t>DDoS</w:t>
            </w:r>
            <w:proofErr w:type="spellEnd"/>
            <w:r w:rsidRPr="006B65BE">
              <w:rPr>
                <w:rFonts w:cs="Calibri"/>
              </w:rPr>
              <w:t>, inżynieria społeczna</w:t>
            </w:r>
          </w:p>
          <w:p w14:paraId="21B04F6C" w14:textId="645E4923" w:rsidR="001437E4" w:rsidRPr="00173258" w:rsidRDefault="003D389B" w:rsidP="003D389B">
            <w:p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B65BE">
              <w:rPr>
                <w:rFonts w:cs="Calibri"/>
              </w:rPr>
              <w:t>Analiza rzeczywistych przypadków ataków – jak do nich doszło i jak można było im zapobiec</w:t>
            </w:r>
          </w:p>
        </w:tc>
        <w:tc>
          <w:tcPr>
            <w:tcW w:w="1654" w:type="dxa"/>
          </w:tcPr>
          <w:p w14:paraId="03E39CFB" w14:textId="491FC7B7" w:rsidR="001437E4" w:rsidRPr="00173258" w:rsidRDefault="00E90912" w:rsidP="00EB5529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4E0A0C3E" w14:textId="77777777" w:rsidR="001437E4" w:rsidRPr="00173258" w:rsidRDefault="001437E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437E4" w:rsidRPr="00173258" w14:paraId="5C0B8C15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1BBD2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8347D" w14:textId="77777777" w:rsidR="002946E3" w:rsidRPr="006B65BE" w:rsidRDefault="002946E3" w:rsidP="002946E3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>Testy bezpieczeństwa</w:t>
            </w:r>
          </w:p>
          <w:p w14:paraId="125281A5" w14:textId="77777777" w:rsidR="002946E3" w:rsidRPr="006B65BE" w:rsidRDefault="002946E3" w:rsidP="00CB1B1E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Wprowadzenie do testów bezpieczeństwa - najważniejsze zagadnienia</w:t>
            </w:r>
          </w:p>
          <w:p w14:paraId="02444F71" w14:textId="77777777" w:rsidR="002946E3" w:rsidRPr="006B65BE" w:rsidRDefault="002946E3" w:rsidP="00CB1B1E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Testy bezpieczeństwa w strategii organizacji</w:t>
            </w:r>
          </w:p>
          <w:p w14:paraId="11A853E2" w14:textId="77777777" w:rsidR="002946E3" w:rsidRPr="006B65BE" w:rsidRDefault="002946E3" w:rsidP="00CB1B1E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 xml:space="preserve">Ryzyka związane z brakiem testowania organizacji </w:t>
            </w:r>
          </w:p>
          <w:p w14:paraId="030F5D28" w14:textId="77777777" w:rsidR="001437E4" w:rsidRPr="00173258" w:rsidRDefault="001437E4" w:rsidP="00EB5529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7F75704A" w14:textId="171ED221" w:rsidR="001437E4" w:rsidRPr="00173258" w:rsidRDefault="00E90912" w:rsidP="00EB5529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5761BFE5" w14:textId="77777777" w:rsidR="001437E4" w:rsidRPr="00173258" w:rsidRDefault="001437E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437E4" w:rsidRPr="00173258" w14:paraId="476986D8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DDF1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04D4" w14:textId="445B1D0F" w:rsidR="001609E0" w:rsidRPr="006B65BE" w:rsidRDefault="001609E0" w:rsidP="001609E0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>Reagowanie na incydenty bezpieczeństwa</w:t>
            </w:r>
          </w:p>
          <w:p w14:paraId="4F8A140E" w14:textId="77777777" w:rsidR="001609E0" w:rsidRPr="006B65BE" w:rsidRDefault="001609E0" w:rsidP="00CB1B1E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Etapy obsługi incydentu: identyfikacja, eskalacja, reakcja, raportowanie</w:t>
            </w:r>
          </w:p>
          <w:p w14:paraId="7F302B28" w14:textId="77777777" w:rsidR="001609E0" w:rsidRPr="006B65BE" w:rsidRDefault="001609E0" w:rsidP="00CB1B1E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Rola administratorów i menedżerów w zarządzaniu kryzysowym</w:t>
            </w:r>
          </w:p>
          <w:p w14:paraId="75F4A812" w14:textId="77777777" w:rsidR="001609E0" w:rsidRPr="006B65BE" w:rsidRDefault="001609E0" w:rsidP="00CB1B1E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Komunikacja wewnętrzna i zewnętrzna w sytuacji wystąpienia incydentu</w:t>
            </w:r>
          </w:p>
          <w:p w14:paraId="0F943800" w14:textId="77777777" w:rsidR="001437E4" w:rsidRPr="00173258" w:rsidRDefault="001437E4" w:rsidP="00EB5529">
            <w:pPr>
              <w:spacing w:before="60" w:after="6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54" w:type="dxa"/>
          </w:tcPr>
          <w:p w14:paraId="44351C7C" w14:textId="00101FA5" w:rsidR="001437E4" w:rsidRPr="00173258" w:rsidRDefault="00E90912" w:rsidP="00EB5529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44929BA3" w14:textId="77777777" w:rsidR="001437E4" w:rsidRPr="00173258" w:rsidRDefault="001437E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437E4" w:rsidRPr="00173258" w14:paraId="26BB19F6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6E303" w14:textId="77777777" w:rsidR="001437E4" w:rsidRPr="00173258" w:rsidRDefault="001437E4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73DFB" w14:textId="77777777" w:rsidR="00F51B51" w:rsidRPr="006B65BE" w:rsidRDefault="00F51B51" w:rsidP="00F51B51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>Rola kadry zarządzającej w budowaniu systemu bezpieczeństwa</w:t>
            </w:r>
          </w:p>
          <w:p w14:paraId="393173E4" w14:textId="77777777" w:rsidR="00F51B51" w:rsidRPr="006B65BE" w:rsidRDefault="00F51B51" w:rsidP="00CB1B1E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Kultura organizacyjna oparta na bezpieczeństwie</w:t>
            </w:r>
          </w:p>
          <w:p w14:paraId="32EBD4BD" w14:textId="77777777" w:rsidR="00F51B51" w:rsidRDefault="00F51B51" w:rsidP="00CB1B1E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Polityki i procedury bezpieczeństwa – jak je tworzyć i nadzorować</w:t>
            </w:r>
          </w:p>
          <w:p w14:paraId="241FBC10" w14:textId="3D6A5280" w:rsidR="001437E4" w:rsidRPr="00F51B51" w:rsidRDefault="00F51B51" w:rsidP="00CB1B1E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F51B51">
              <w:rPr>
                <w:rFonts w:cs="Calibri"/>
              </w:rPr>
              <w:t>Współpraca z działem IT i zewnętrznymi podmiotami</w:t>
            </w:r>
          </w:p>
        </w:tc>
        <w:tc>
          <w:tcPr>
            <w:tcW w:w="1654" w:type="dxa"/>
          </w:tcPr>
          <w:p w14:paraId="707E80B6" w14:textId="156D86A2" w:rsidR="001437E4" w:rsidRPr="00173258" w:rsidRDefault="00E90912" w:rsidP="00EB5529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401CAA39" w14:textId="77777777" w:rsidR="001437E4" w:rsidRPr="00173258" w:rsidRDefault="001437E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ED54AD" w:rsidRPr="00173258" w14:paraId="533FF639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FB041" w14:textId="77777777" w:rsidR="00ED54AD" w:rsidRPr="00173258" w:rsidRDefault="00ED54AD" w:rsidP="00ED54AD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9AF2B" w14:textId="675624F9" w:rsidR="00ED54AD" w:rsidRPr="0076592C" w:rsidRDefault="00ED54AD" w:rsidP="00ED54AD">
            <w:pPr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>CERTYFIKATY:</w:t>
            </w:r>
          </w:p>
        </w:tc>
        <w:tc>
          <w:tcPr>
            <w:tcW w:w="1654" w:type="dxa"/>
          </w:tcPr>
          <w:p w14:paraId="7941BA57" w14:textId="77777777" w:rsidR="00ED54AD" w:rsidRPr="00173258" w:rsidRDefault="00ED54AD" w:rsidP="00ED54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6996A4DF" w14:textId="77777777" w:rsidR="00ED54AD" w:rsidRPr="00173258" w:rsidRDefault="00ED54AD" w:rsidP="00ED54AD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ED54AD" w:rsidRPr="00173258" w14:paraId="6D7A4226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5C22C" w14:textId="77777777" w:rsidR="00ED54AD" w:rsidRPr="00173258" w:rsidRDefault="00ED54AD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6E72E" w14:textId="544B56B5" w:rsidR="00ED54AD" w:rsidRPr="00173258" w:rsidRDefault="00ED54AD" w:rsidP="00ED54AD">
            <w:p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B65BE">
              <w:rPr>
                <w:rFonts w:cs="Calibri"/>
              </w:rPr>
              <w:t xml:space="preserve">Każdy uczestnik otrzyma imienny certyfikat ukończenia szkolenia, potwierdzający nabyte kompetencje z zakresu </w:t>
            </w:r>
            <w:proofErr w:type="spellStart"/>
            <w:r w:rsidRPr="006B65BE">
              <w:rPr>
                <w:rFonts w:cs="Calibri"/>
              </w:rPr>
              <w:t>cyberbezpieczeństwa</w:t>
            </w:r>
            <w:proofErr w:type="spellEnd"/>
          </w:p>
        </w:tc>
        <w:tc>
          <w:tcPr>
            <w:tcW w:w="1654" w:type="dxa"/>
          </w:tcPr>
          <w:p w14:paraId="585F9757" w14:textId="5815AB09" w:rsidR="00ED54AD" w:rsidRPr="00173258" w:rsidRDefault="00E90912" w:rsidP="00ED54A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663DD752" w14:textId="77777777" w:rsidR="00ED54AD" w:rsidRPr="00173258" w:rsidRDefault="00ED54AD" w:rsidP="00ED54AD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4B6941" w:rsidRPr="00173258" w14:paraId="467BA045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951A" w14:textId="77777777" w:rsidR="004B6941" w:rsidRPr="00173258" w:rsidRDefault="004B6941" w:rsidP="004B6941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A6AA" w14:textId="637B0163" w:rsidR="004B6941" w:rsidRPr="006B65BE" w:rsidRDefault="004B6941" w:rsidP="004B6941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6B65BE">
              <w:rPr>
                <w:rFonts w:cs="Calibri"/>
              </w:rPr>
              <w:t>WYMAGANIA WOBEC WYKONAWCY W ZAKRESIE SZKOLEŃ:</w:t>
            </w:r>
          </w:p>
        </w:tc>
        <w:tc>
          <w:tcPr>
            <w:tcW w:w="1654" w:type="dxa"/>
          </w:tcPr>
          <w:p w14:paraId="7CA9A5A4" w14:textId="77777777" w:rsidR="004B6941" w:rsidRPr="00173258" w:rsidRDefault="004B6941" w:rsidP="00ED54AD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134483A9" w14:textId="77777777" w:rsidR="004B6941" w:rsidRPr="00173258" w:rsidRDefault="004B6941" w:rsidP="00ED54AD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4B6941" w:rsidRPr="00173258" w14:paraId="00405A9C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7A73" w14:textId="77777777" w:rsidR="004B6941" w:rsidRPr="00173258" w:rsidRDefault="004B6941" w:rsidP="00CB1B1E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EE3D9" w14:textId="77777777" w:rsidR="000D5E0F" w:rsidRPr="000D5E0F" w:rsidRDefault="000D5E0F" w:rsidP="000D5E0F">
            <w:pPr>
              <w:spacing w:after="0"/>
              <w:jc w:val="both"/>
              <w:rPr>
                <w:rFonts w:cs="Calibri"/>
              </w:rPr>
            </w:pPr>
            <w:r w:rsidRPr="000D5E0F">
              <w:rPr>
                <w:rFonts w:cs="Calibri"/>
              </w:rPr>
              <w:t>Wykonawca powinien:</w:t>
            </w:r>
          </w:p>
          <w:p w14:paraId="1B37CF61" w14:textId="77777777" w:rsidR="000D5E0F" w:rsidRPr="000D5E0F" w:rsidRDefault="000D5E0F" w:rsidP="00CB1B1E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0D5E0F">
              <w:rPr>
                <w:rFonts w:cs="Calibri"/>
              </w:rPr>
              <w:t xml:space="preserve">Posiadać co najmniej dwuletnie doświadczenie w realizacji szkoleń z zakresu </w:t>
            </w:r>
            <w:proofErr w:type="spellStart"/>
            <w:r w:rsidRPr="000D5E0F">
              <w:rPr>
                <w:rFonts w:cs="Calibri"/>
              </w:rPr>
              <w:t>cyberbezpieczeństwa</w:t>
            </w:r>
            <w:proofErr w:type="spellEnd"/>
            <w:r w:rsidRPr="000D5E0F">
              <w:rPr>
                <w:rFonts w:cs="Calibri"/>
              </w:rPr>
              <w:t xml:space="preserve"> oraz bezpieczeństwa informacji;</w:t>
            </w:r>
          </w:p>
          <w:p w14:paraId="471B8405" w14:textId="77777777" w:rsidR="000D5E0F" w:rsidRPr="000D5E0F" w:rsidRDefault="000D5E0F" w:rsidP="00CB1B1E">
            <w:pPr>
              <w:pStyle w:val="Akapitzlist"/>
              <w:numPr>
                <w:ilvl w:val="0"/>
                <w:numId w:val="24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0D5E0F">
              <w:rPr>
                <w:rFonts w:cs="Calibri"/>
              </w:rPr>
              <w:t xml:space="preserve">Wykazać się realizacją co najmniej 4 szkoleń w zakresie </w:t>
            </w:r>
            <w:proofErr w:type="spellStart"/>
            <w:r w:rsidRPr="000D5E0F">
              <w:rPr>
                <w:rFonts w:cs="Calibri"/>
              </w:rPr>
              <w:t>cyberbezpieczeństwa</w:t>
            </w:r>
            <w:proofErr w:type="spellEnd"/>
            <w:r w:rsidRPr="000D5E0F">
              <w:rPr>
                <w:rFonts w:cs="Calibri"/>
              </w:rPr>
              <w:t xml:space="preserve"> dla co najmniej 50 osób;</w:t>
            </w:r>
          </w:p>
          <w:p w14:paraId="02B185E4" w14:textId="05A48E1C" w:rsidR="004B6941" w:rsidRPr="000D5E0F" w:rsidRDefault="000D5E0F" w:rsidP="00CB1B1E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0D5E0F">
              <w:rPr>
                <w:rFonts w:cs="Calibri"/>
              </w:rPr>
              <w:t>Posiadać aktualne ubezpieczenie od odpowiedzialności cywilnej w zakresie prowadzonej działalności</w:t>
            </w:r>
          </w:p>
        </w:tc>
        <w:tc>
          <w:tcPr>
            <w:tcW w:w="1654" w:type="dxa"/>
          </w:tcPr>
          <w:p w14:paraId="6F6A35D2" w14:textId="322C2A05" w:rsidR="004B6941" w:rsidRPr="00173258" w:rsidRDefault="00E90912" w:rsidP="00ED54A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589FA9C2" w14:textId="77777777" w:rsidR="004B6941" w:rsidRPr="00173258" w:rsidRDefault="004B6941" w:rsidP="00ED54AD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</w:tbl>
    <w:p w14:paraId="3EEF6A05" w14:textId="1B611E01" w:rsidR="00F41EAD" w:rsidRDefault="00F41EAD" w:rsidP="00173258">
      <w:pPr>
        <w:spacing w:after="0" w:line="276" w:lineRule="auto"/>
        <w:jc w:val="center"/>
        <w:rPr>
          <w:rFonts w:ascii="Times New Roman" w:hAnsi="Times New Roman"/>
        </w:rPr>
      </w:pPr>
    </w:p>
    <w:p w14:paraId="5A877403" w14:textId="77777777" w:rsidR="001776F3" w:rsidRPr="001776F3" w:rsidRDefault="001776F3" w:rsidP="00173258">
      <w:pPr>
        <w:spacing w:after="0" w:line="276" w:lineRule="auto"/>
        <w:jc w:val="center"/>
        <w:rPr>
          <w:rFonts w:ascii="Times New Roman" w:hAnsi="Times New Roman"/>
          <w:color w:val="FF0000"/>
        </w:rPr>
      </w:pPr>
    </w:p>
    <w:p w14:paraId="692D2143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601C0FF2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279A690F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190ED0F5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213BED1D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21577267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6D6571EE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48CD386D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3B111D8B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525CE560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1C72CADF" w14:textId="77777777" w:rsidR="003A721E" w:rsidRDefault="003A721E" w:rsidP="001A461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3E539CCE" w14:textId="08EBE467" w:rsidR="0071627E" w:rsidRPr="003A721E" w:rsidRDefault="003A721E" w:rsidP="002229C0">
      <w:pPr>
        <w:pStyle w:val="Akapitzlist"/>
        <w:tabs>
          <w:tab w:val="left" w:pos="284"/>
        </w:tabs>
        <w:suppressAutoHyphens w:val="0"/>
        <w:autoSpaceDN/>
        <w:spacing w:after="0" w:line="259" w:lineRule="auto"/>
        <w:ind w:left="1080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</w:rPr>
        <w:t>3c</w:t>
      </w:r>
      <w:r w:rsidR="001A4614" w:rsidRPr="002229C0">
        <w:rPr>
          <w:rFonts w:ascii="Times New Roman" w:hAnsi="Times New Roman"/>
          <w:bCs/>
        </w:rPr>
        <w:t>)</w:t>
      </w:r>
      <w:r w:rsidR="002229C0">
        <w:rPr>
          <w:rFonts w:ascii="Times New Roman" w:hAnsi="Times New Roman"/>
          <w:bCs/>
        </w:rPr>
        <w:t xml:space="preserve"> </w:t>
      </w:r>
      <w:r w:rsidR="001A4614" w:rsidRPr="002229C0">
        <w:rPr>
          <w:rFonts w:ascii="Times New Roman" w:hAnsi="Times New Roman"/>
          <w:bCs/>
        </w:rPr>
        <w:tab/>
      </w:r>
      <w:r w:rsidR="0071627E" w:rsidRPr="003A721E">
        <w:rPr>
          <w:rFonts w:ascii="Times New Roman" w:hAnsi="Times New Roman"/>
          <w:b/>
          <w:sz w:val="24"/>
          <w:szCs w:val="24"/>
        </w:rPr>
        <w:t xml:space="preserve">Szkolenia dla kadry biurowej i medycznej z zakresu podnoszenia świadomości w obszarze </w:t>
      </w:r>
      <w:proofErr w:type="spellStart"/>
      <w:r w:rsidR="0071627E" w:rsidRPr="003A721E">
        <w:rPr>
          <w:rFonts w:ascii="Times New Roman" w:hAnsi="Times New Roman"/>
          <w:b/>
          <w:sz w:val="24"/>
          <w:szCs w:val="24"/>
        </w:rPr>
        <w:t>cyberbezpieczeństwa</w:t>
      </w:r>
      <w:proofErr w:type="spellEnd"/>
      <w:r w:rsidR="0071627E" w:rsidRPr="003A721E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71627E" w:rsidRPr="003A721E">
        <w:rPr>
          <w:rFonts w:ascii="Times New Roman" w:hAnsi="Times New Roman"/>
          <w:b/>
          <w:sz w:val="24"/>
          <w:szCs w:val="24"/>
        </w:rPr>
        <w:t>cyberhigieny</w:t>
      </w:r>
      <w:proofErr w:type="spellEnd"/>
      <w:r w:rsidR="0071627E" w:rsidRPr="003A721E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– 250 sztuk</w:t>
      </w:r>
    </w:p>
    <w:p w14:paraId="71A9589F" w14:textId="28B37097" w:rsidR="001A4614" w:rsidRDefault="001A4614" w:rsidP="001A4614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</w:p>
    <w:p w14:paraId="6D7042BA" w14:textId="4612DE36" w:rsidR="00684767" w:rsidRDefault="00684767" w:rsidP="00684767">
      <w:pPr>
        <w:pStyle w:val="Akapitzlist"/>
        <w:spacing w:after="0"/>
        <w:ind w:left="915"/>
        <w:rPr>
          <w:rFonts w:ascii="Times New Roman" w:hAnsi="Times New Roman"/>
          <w:bCs/>
        </w:rPr>
      </w:pPr>
      <w:r w:rsidRPr="00684767">
        <w:rPr>
          <w:rFonts w:ascii="Times New Roman" w:hAnsi="Times New Roman"/>
          <w:bCs/>
        </w:rPr>
        <w:t xml:space="preserve">Przedmiotem zamówienia jest przeprowadzenie szkolenia dla kadry biurowej i medycznej z zakresu podnoszenia świadomości w obszarze </w:t>
      </w:r>
      <w:proofErr w:type="spellStart"/>
      <w:r w:rsidRPr="00684767">
        <w:rPr>
          <w:rFonts w:ascii="Times New Roman" w:hAnsi="Times New Roman"/>
          <w:bCs/>
        </w:rPr>
        <w:t>cyberbezpieczeństwa</w:t>
      </w:r>
      <w:proofErr w:type="spellEnd"/>
      <w:r w:rsidRPr="00684767">
        <w:rPr>
          <w:rFonts w:ascii="Times New Roman" w:hAnsi="Times New Roman"/>
          <w:bCs/>
        </w:rPr>
        <w:t xml:space="preserve"> (</w:t>
      </w:r>
      <w:proofErr w:type="spellStart"/>
      <w:r w:rsidRPr="00684767">
        <w:rPr>
          <w:rFonts w:ascii="Times New Roman" w:hAnsi="Times New Roman"/>
          <w:bCs/>
        </w:rPr>
        <w:t>cyberhigieny</w:t>
      </w:r>
      <w:proofErr w:type="spellEnd"/>
      <w:r w:rsidRPr="00684767"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t>.</w:t>
      </w:r>
    </w:p>
    <w:p w14:paraId="206D29BE" w14:textId="77777777" w:rsidR="00684767" w:rsidRPr="00684767" w:rsidRDefault="00684767" w:rsidP="00684767">
      <w:pPr>
        <w:pStyle w:val="Akapitzlist"/>
        <w:spacing w:after="0"/>
        <w:ind w:left="915"/>
        <w:rPr>
          <w:rFonts w:ascii="Times New Roman" w:hAnsi="Times New Roman"/>
          <w:bCs/>
        </w:rPr>
      </w:pPr>
    </w:p>
    <w:p w14:paraId="08B9D02A" w14:textId="4CE4808B" w:rsidR="001A4614" w:rsidRDefault="00684767" w:rsidP="00684767">
      <w:pPr>
        <w:pStyle w:val="Akapitzlist"/>
        <w:spacing w:after="0"/>
        <w:ind w:left="915"/>
        <w:jc w:val="both"/>
        <w:rPr>
          <w:rFonts w:ascii="Times New Roman" w:hAnsi="Times New Roman"/>
          <w:b/>
        </w:rPr>
      </w:pPr>
      <w:r w:rsidRPr="00684767">
        <w:rPr>
          <w:rFonts w:ascii="Times New Roman" w:hAnsi="Times New Roman"/>
          <w:bCs/>
        </w:rPr>
        <w:t>Szkolenie ma na celu podniesienie świadomości wszystkich pracowników szpitala w zakresie zagrożeń</w:t>
      </w:r>
      <w:r>
        <w:rPr>
          <w:rFonts w:ascii="Times New Roman" w:hAnsi="Times New Roman"/>
          <w:bCs/>
        </w:rPr>
        <w:t xml:space="preserve"> </w:t>
      </w:r>
      <w:r w:rsidRPr="00684767">
        <w:rPr>
          <w:rFonts w:ascii="Times New Roman" w:hAnsi="Times New Roman"/>
          <w:bCs/>
        </w:rPr>
        <w:t>cyfrowych oraz ukształtowanie bezpiecznych nawyków pracy z systemami teleinformatycznymi</w:t>
      </w:r>
      <w:r w:rsidRPr="00684767">
        <w:rPr>
          <w:rFonts w:ascii="Times New Roman" w:hAnsi="Times New Roman"/>
          <w:b/>
        </w:rPr>
        <w:t>.</w:t>
      </w:r>
    </w:p>
    <w:p w14:paraId="08F86092" w14:textId="77777777" w:rsidR="00684767" w:rsidRPr="0005708A" w:rsidRDefault="00684767" w:rsidP="00684767">
      <w:pPr>
        <w:pStyle w:val="Akapitzlist"/>
        <w:spacing w:after="0"/>
        <w:ind w:left="915"/>
        <w:jc w:val="both"/>
        <w:rPr>
          <w:rFonts w:ascii="Times New Roman" w:hAnsi="Times New Roman"/>
          <w:b/>
        </w:rPr>
      </w:pPr>
    </w:p>
    <w:p w14:paraId="19EFA14B" w14:textId="77777777" w:rsidR="001A4614" w:rsidRPr="00173258" w:rsidRDefault="001A4614" w:rsidP="001A4614">
      <w:pPr>
        <w:spacing w:after="0" w:line="276" w:lineRule="auto"/>
        <w:jc w:val="center"/>
        <w:rPr>
          <w:rFonts w:ascii="Times New Roman" w:hAnsi="Times New Roman"/>
          <w:bCs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116"/>
        <w:gridCol w:w="1654"/>
        <w:gridCol w:w="1653"/>
      </w:tblGrid>
      <w:tr w:rsidR="001A4614" w:rsidRPr="00173258" w14:paraId="70E71ECC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B86AD" w14:textId="77777777" w:rsidR="001A4614" w:rsidRPr="00641DD5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A6450" w14:textId="77777777" w:rsidR="001A4614" w:rsidRPr="00641DD5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654" w:type="dxa"/>
            <w:vAlign w:val="center"/>
          </w:tcPr>
          <w:p w14:paraId="5D2741DE" w14:textId="77777777" w:rsidR="001A4614" w:rsidRPr="00641DD5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4616B9EA" w14:textId="77777777" w:rsidR="001A4614" w:rsidRPr="00641DD5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1A4614" w:rsidRPr="00173258" w14:paraId="55E48E19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5B50" w14:textId="77777777" w:rsidR="001A4614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56550" w14:textId="77777777" w:rsidR="00321624" w:rsidRPr="006B65BE" w:rsidRDefault="00321624" w:rsidP="00321624">
            <w:pPr>
              <w:spacing w:after="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  <w:lang w:val="en-US"/>
              </w:rPr>
              <w:t>FORMA SZKOLENIA:</w:t>
            </w:r>
          </w:p>
          <w:p w14:paraId="15DCF8C9" w14:textId="77777777" w:rsidR="001A4614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59410013" w14:textId="77777777" w:rsidR="001A4614" w:rsidRPr="00641DD5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3" w:type="dxa"/>
          </w:tcPr>
          <w:p w14:paraId="2DACB690" w14:textId="77777777" w:rsidR="001A4614" w:rsidRDefault="001A4614" w:rsidP="00EB552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1A4614" w:rsidRPr="00173258" w14:paraId="3CC324AE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C427A" w14:textId="77777777" w:rsidR="001A4614" w:rsidRPr="00173258" w:rsidRDefault="001A4614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7439" w14:textId="77777777" w:rsidR="00C6148E" w:rsidRPr="006B65BE" w:rsidRDefault="00C6148E" w:rsidP="00CB1B1E">
            <w:pPr>
              <w:pStyle w:val="Akapitzlist"/>
              <w:numPr>
                <w:ilvl w:val="0"/>
                <w:numId w:val="19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Tryb: szkolenie stacjonarne</w:t>
            </w:r>
          </w:p>
          <w:p w14:paraId="1BC592D0" w14:textId="77777777" w:rsidR="00C6148E" w:rsidRPr="006B65BE" w:rsidRDefault="00C6148E" w:rsidP="00CB1B1E">
            <w:pPr>
              <w:pStyle w:val="Akapitzlist"/>
              <w:numPr>
                <w:ilvl w:val="0"/>
                <w:numId w:val="19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Czas trwania: 1 dzień = ok 4 godziny zegarowe</w:t>
            </w:r>
          </w:p>
          <w:p w14:paraId="059E02D1" w14:textId="77777777" w:rsidR="00C6148E" w:rsidRPr="006B65BE" w:rsidRDefault="00C6148E" w:rsidP="00CB1B1E">
            <w:pPr>
              <w:pStyle w:val="Akapitzlist"/>
              <w:numPr>
                <w:ilvl w:val="0"/>
                <w:numId w:val="19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</w:rPr>
              <w:t>Lokalizacja: siedziba Zamawiającego</w:t>
            </w:r>
          </w:p>
          <w:p w14:paraId="19DEC9D2" w14:textId="77777777" w:rsidR="00C6148E" w:rsidRPr="006B65BE" w:rsidRDefault="00C6148E" w:rsidP="00CB1B1E">
            <w:pPr>
              <w:pStyle w:val="Akapitzlist"/>
              <w:numPr>
                <w:ilvl w:val="0"/>
                <w:numId w:val="19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6B65BE">
              <w:rPr>
                <w:rFonts w:cs="Calibri"/>
                <w:iCs/>
              </w:rPr>
              <w:t>Uczestnicy: wszyscy pracownicy szpitala – niezależnie od stanowisk</w:t>
            </w:r>
          </w:p>
          <w:p w14:paraId="08FF23A8" w14:textId="77777777" w:rsidR="001A4614" w:rsidRPr="00D072DC" w:rsidRDefault="001A4614" w:rsidP="00EB5529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3F0795A2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1044B22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614" w:rsidRPr="00173258" w14:paraId="1BC8D5FF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2EC12" w14:textId="77777777" w:rsidR="001A4614" w:rsidRPr="00173258" w:rsidRDefault="001A4614" w:rsidP="00E86C72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3469B" w14:textId="77777777" w:rsidR="00E86C72" w:rsidRPr="006B65BE" w:rsidRDefault="00E86C72" w:rsidP="00E86C72">
            <w:pPr>
              <w:widowControl w:val="0"/>
              <w:autoSpaceDE w:val="0"/>
              <w:spacing w:after="0" w:line="276" w:lineRule="auto"/>
              <w:jc w:val="both"/>
              <w:rPr>
                <w:rFonts w:cs="Calibri"/>
                <w:iCs/>
              </w:rPr>
            </w:pPr>
            <w:r w:rsidRPr="006B65BE">
              <w:rPr>
                <w:rFonts w:cs="Calibri"/>
                <w:iCs/>
              </w:rPr>
              <w:t>ZAKRES MERYTORYCZNY SZKOLENIA:</w:t>
            </w:r>
          </w:p>
          <w:p w14:paraId="5F07459B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350627B2" w14:textId="55DC6615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3" w:type="dxa"/>
          </w:tcPr>
          <w:p w14:paraId="482DB014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614" w:rsidRPr="00173258" w14:paraId="3D6F0758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64C3E" w14:textId="77777777" w:rsidR="001A4614" w:rsidRPr="00173258" w:rsidRDefault="001A4614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44D5" w14:textId="77777777" w:rsidR="00791207" w:rsidRPr="00791207" w:rsidRDefault="00791207" w:rsidP="00791207">
            <w:pPr>
              <w:widowControl w:val="0"/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iCs/>
              </w:rPr>
            </w:pPr>
            <w:r w:rsidRPr="00791207">
              <w:rPr>
                <w:rFonts w:cs="Calibri"/>
                <w:iCs/>
              </w:rPr>
              <w:t xml:space="preserve">Wprowadzenie do </w:t>
            </w:r>
            <w:proofErr w:type="spellStart"/>
            <w:r w:rsidRPr="00791207">
              <w:rPr>
                <w:rFonts w:cs="Calibri"/>
                <w:iCs/>
              </w:rPr>
              <w:t>cyberbezpieczeństwa</w:t>
            </w:r>
            <w:proofErr w:type="spellEnd"/>
          </w:p>
          <w:p w14:paraId="446A95FE" w14:textId="77777777" w:rsidR="00791207" w:rsidRPr="006B65BE" w:rsidRDefault="00791207" w:rsidP="00CB1B1E">
            <w:pPr>
              <w:pStyle w:val="Akapitzlist"/>
              <w:widowControl w:val="0"/>
              <w:numPr>
                <w:ilvl w:val="0"/>
                <w:numId w:val="20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 xml:space="preserve">Czym jest </w:t>
            </w:r>
            <w:proofErr w:type="spellStart"/>
            <w:r w:rsidRPr="006B65BE">
              <w:rPr>
                <w:rFonts w:cs="Calibri"/>
                <w:iCs/>
              </w:rPr>
              <w:t>cyberbezpieczeństwo</w:t>
            </w:r>
            <w:proofErr w:type="spellEnd"/>
            <w:r w:rsidRPr="006B65BE">
              <w:rPr>
                <w:rFonts w:cs="Calibri"/>
                <w:iCs/>
              </w:rPr>
              <w:t xml:space="preserve"> </w:t>
            </w:r>
          </w:p>
          <w:p w14:paraId="4808F96E" w14:textId="77777777" w:rsidR="00791207" w:rsidRPr="006B65BE" w:rsidRDefault="00791207" w:rsidP="00CB1B1E">
            <w:pPr>
              <w:pStyle w:val="Akapitzlist"/>
              <w:widowControl w:val="0"/>
              <w:numPr>
                <w:ilvl w:val="0"/>
                <w:numId w:val="20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>Rola człowieka jako najsłabszego i zarazem najważniejszego ogniwa w systemie bezpieczeństwa</w:t>
            </w:r>
          </w:p>
          <w:p w14:paraId="1B55C7BB" w14:textId="77777777" w:rsidR="00791207" w:rsidRPr="006B65BE" w:rsidRDefault="00791207" w:rsidP="00CB1B1E">
            <w:pPr>
              <w:pStyle w:val="Akapitzlist"/>
              <w:widowControl w:val="0"/>
              <w:numPr>
                <w:ilvl w:val="0"/>
                <w:numId w:val="20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 xml:space="preserve">Konsekwencje naruszeń: przykłady incydentów z sektora ochrony zdrowia </w:t>
            </w:r>
          </w:p>
          <w:p w14:paraId="44DC1172" w14:textId="77777777" w:rsidR="00791207" w:rsidRPr="006B65BE" w:rsidRDefault="00791207" w:rsidP="00CB1B1E">
            <w:pPr>
              <w:pStyle w:val="Akapitzlist"/>
              <w:widowControl w:val="0"/>
              <w:numPr>
                <w:ilvl w:val="0"/>
                <w:numId w:val="20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 xml:space="preserve">Wymagania prawne: RODO, ustawa o Krajowym Systemie </w:t>
            </w:r>
            <w:proofErr w:type="spellStart"/>
            <w:r w:rsidRPr="006B65BE">
              <w:rPr>
                <w:rFonts w:cs="Calibri"/>
                <w:iCs/>
              </w:rPr>
              <w:t>Cyberbezpieczeństwa</w:t>
            </w:r>
            <w:proofErr w:type="spellEnd"/>
            <w:r w:rsidRPr="006B65BE">
              <w:rPr>
                <w:rFonts w:cs="Calibri"/>
                <w:iCs/>
              </w:rPr>
              <w:t xml:space="preserve">, KRI </w:t>
            </w:r>
          </w:p>
          <w:p w14:paraId="0C678745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7ABD2401" w14:textId="03450DC6" w:rsidR="001A4614" w:rsidRPr="00173258" w:rsidRDefault="00E90912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451B2534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614" w:rsidRPr="00173258" w14:paraId="44903917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916F" w14:textId="77777777" w:rsidR="001A4614" w:rsidRPr="00173258" w:rsidRDefault="001A4614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079CD" w14:textId="77777777" w:rsidR="00087C44" w:rsidRPr="006B65BE" w:rsidRDefault="00087C44" w:rsidP="00087C44">
            <w:pPr>
              <w:pStyle w:val="Akapitzlist"/>
              <w:widowControl w:val="0"/>
              <w:tabs>
                <w:tab w:val="left" w:pos="184"/>
              </w:tabs>
              <w:suppressAutoHyphens w:val="0"/>
              <w:autoSpaceDE w:val="0"/>
              <w:spacing w:after="0" w:line="276" w:lineRule="auto"/>
              <w:ind w:left="0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proofErr w:type="spellStart"/>
            <w:r w:rsidRPr="006B65BE">
              <w:rPr>
                <w:rFonts w:cs="Calibri"/>
                <w:iCs/>
              </w:rPr>
              <w:t>Najczęstrze</w:t>
            </w:r>
            <w:proofErr w:type="spellEnd"/>
            <w:r w:rsidRPr="006B65BE">
              <w:rPr>
                <w:rFonts w:cs="Calibri"/>
                <w:iCs/>
              </w:rPr>
              <w:t xml:space="preserve"> </w:t>
            </w:r>
            <w:proofErr w:type="spellStart"/>
            <w:r w:rsidRPr="006B65BE">
              <w:rPr>
                <w:rFonts w:cs="Calibri"/>
                <w:iCs/>
              </w:rPr>
              <w:t>cyberzagrożenia</w:t>
            </w:r>
            <w:proofErr w:type="spellEnd"/>
            <w:r w:rsidRPr="006B65BE">
              <w:rPr>
                <w:rFonts w:cs="Calibri"/>
                <w:iCs/>
              </w:rPr>
              <w:t xml:space="preserve"> w ochronie zdrowia </w:t>
            </w:r>
          </w:p>
          <w:p w14:paraId="23DD904E" w14:textId="77777777" w:rsidR="00087C44" w:rsidRPr="006B65BE" w:rsidRDefault="00087C44" w:rsidP="00CB1B1E">
            <w:pPr>
              <w:pStyle w:val="Akapitzlist"/>
              <w:widowControl w:val="0"/>
              <w:numPr>
                <w:ilvl w:val="0"/>
                <w:numId w:val="21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proofErr w:type="spellStart"/>
            <w:r w:rsidRPr="006B65BE">
              <w:rPr>
                <w:rFonts w:cs="Calibri"/>
                <w:iCs/>
              </w:rPr>
              <w:t>Phishing</w:t>
            </w:r>
            <w:proofErr w:type="spellEnd"/>
            <w:r w:rsidRPr="006B65BE">
              <w:rPr>
                <w:rFonts w:cs="Calibri"/>
                <w:iCs/>
              </w:rPr>
              <w:t xml:space="preserve">  jak rozpoznać fałszywą wiadomość e-mail lub SMS</w:t>
            </w:r>
          </w:p>
          <w:p w14:paraId="05F5CA38" w14:textId="77777777" w:rsidR="00087C44" w:rsidRPr="006B65BE" w:rsidRDefault="00087C44" w:rsidP="00CB1B1E">
            <w:pPr>
              <w:pStyle w:val="Akapitzlist"/>
              <w:widowControl w:val="0"/>
              <w:numPr>
                <w:ilvl w:val="0"/>
                <w:numId w:val="21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 xml:space="preserve">Ataki typu </w:t>
            </w:r>
            <w:proofErr w:type="spellStart"/>
            <w:r w:rsidRPr="006B65BE">
              <w:rPr>
                <w:rFonts w:cs="Calibri"/>
                <w:iCs/>
              </w:rPr>
              <w:t>ransomware</w:t>
            </w:r>
            <w:proofErr w:type="spellEnd"/>
            <w:r w:rsidRPr="006B65BE">
              <w:rPr>
                <w:rFonts w:cs="Calibri"/>
                <w:iCs/>
              </w:rPr>
              <w:t xml:space="preserve"> – blokowanie systemów i żądanie okupu</w:t>
            </w:r>
          </w:p>
          <w:p w14:paraId="415B7D91" w14:textId="77777777" w:rsidR="00087C44" w:rsidRPr="006B65BE" w:rsidRDefault="00087C44" w:rsidP="00CB1B1E">
            <w:pPr>
              <w:pStyle w:val="Akapitzlist"/>
              <w:widowControl w:val="0"/>
              <w:numPr>
                <w:ilvl w:val="0"/>
                <w:numId w:val="21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>Inżynieria społeczna – manipulacja psychologiczna wobec pracownika</w:t>
            </w:r>
          </w:p>
          <w:p w14:paraId="6DECF87E" w14:textId="77777777" w:rsidR="00087C44" w:rsidRPr="006B65BE" w:rsidRDefault="00087C44" w:rsidP="00CB1B1E">
            <w:pPr>
              <w:pStyle w:val="Akapitzlist"/>
              <w:widowControl w:val="0"/>
              <w:numPr>
                <w:ilvl w:val="0"/>
                <w:numId w:val="21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>Podszywanie się pod zaufane osoby (</w:t>
            </w:r>
            <w:proofErr w:type="spellStart"/>
            <w:r w:rsidRPr="006B65BE">
              <w:rPr>
                <w:rFonts w:cs="Calibri"/>
                <w:iCs/>
              </w:rPr>
              <w:t>spoofing</w:t>
            </w:r>
            <w:proofErr w:type="spellEnd"/>
            <w:r w:rsidRPr="006B65BE">
              <w:rPr>
                <w:rFonts w:cs="Calibri"/>
                <w:iCs/>
              </w:rPr>
              <w:t>)</w:t>
            </w:r>
          </w:p>
          <w:p w14:paraId="3705EB4A" w14:textId="77777777" w:rsidR="00087C44" w:rsidRPr="006B65BE" w:rsidRDefault="00087C44" w:rsidP="00CB1B1E">
            <w:pPr>
              <w:pStyle w:val="Akapitzlist"/>
              <w:widowControl w:val="0"/>
              <w:numPr>
                <w:ilvl w:val="0"/>
                <w:numId w:val="21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>Złośliwe oprogramowanie – jak może trafić do komputera szpitalnego</w:t>
            </w:r>
          </w:p>
          <w:p w14:paraId="792056E9" w14:textId="77777777" w:rsidR="00087C44" w:rsidRPr="006B65BE" w:rsidRDefault="00087C44" w:rsidP="00CB1B1E">
            <w:pPr>
              <w:pStyle w:val="Akapitzlist"/>
              <w:widowControl w:val="0"/>
              <w:numPr>
                <w:ilvl w:val="0"/>
                <w:numId w:val="21"/>
              </w:numPr>
              <w:suppressAutoHyphens w:val="0"/>
              <w:autoSpaceDE w:val="0"/>
              <w:spacing w:after="0" w:line="276" w:lineRule="auto"/>
              <w:contextualSpacing w:val="0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  <w:iCs/>
              </w:rPr>
              <w:t>Kradzież danych przez urządzenia zewnętrzne (pendrive, smartfon)</w:t>
            </w:r>
          </w:p>
          <w:p w14:paraId="3DCD40B1" w14:textId="77777777" w:rsidR="001A4614" w:rsidRPr="00173258" w:rsidRDefault="001A4614" w:rsidP="00EB5529">
            <w:pPr>
              <w:spacing w:after="0"/>
              <w:ind w:right="-19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06379953" w14:textId="51B4970E" w:rsidR="001A4614" w:rsidRPr="00173258" w:rsidRDefault="00E90912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1E01C285" w14:textId="77777777" w:rsidR="001A4614" w:rsidRPr="00173258" w:rsidRDefault="001A4614" w:rsidP="00EB552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614" w:rsidRPr="00173258" w14:paraId="6EA25081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DFF87" w14:textId="77777777" w:rsidR="001A4614" w:rsidRPr="00173258" w:rsidRDefault="001A4614" w:rsidP="000A4840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0D94" w14:textId="77777777" w:rsidR="000A4840" w:rsidRPr="00207DDE" w:rsidRDefault="000A4840" w:rsidP="00207DDE">
            <w:pPr>
              <w:widowControl w:val="0"/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iCs/>
              </w:rPr>
            </w:pPr>
            <w:proofErr w:type="spellStart"/>
            <w:r w:rsidRPr="00207DDE">
              <w:rPr>
                <w:rFonts w:cs="Calibri"/>
                <w:iCs/>
              </w:rPr>
              <w:t>Cyberhigiena</w:t>
            </w:r>
            <w:proofErr w:type="spellEnd"/>
            <w:r w:rsidRPr="00207DDE">
              <w:rPr>
                <w:rFonts w:cs="Calibri"/>
                <w:iCs/>
              </w:rPr>
              <w:t xml:space="preserve"> – codzienne nawyki bezpieczeństwa </w:t>
            </w:r>
          </w:p>
          <w:p w14:paraId="140094E5" w14:textId="77777777" w:rsidR="001A4614" w:rsidRPr="00173258" w:rsidRDefault="001A4614" w:rsidP="002C6051">
            <w:p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755CC72B" w14:textId="77777777" w:rsidR="001A4614" w:rsidRPr="00173258" w:rsidRDefault="001A4614" w:rsidP="00EB552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0351A7E3" w14:textId="77777777" w:rsidR="001A4614" w:rsidRPr="00173258" w:rsidRDefault="001A461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A4614" w:rsidRPr="00173258" w14:paraId="60B4BD95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7690A" w14:textId="77777777" w:rsidR="001A4614" w:rsidRPr="00173258" w:rsidRDefault="001A4614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C597D" w14:textId="77777777" w:rsidR="002C6051" w:rsidRPr="00207DDE" w:rsidRDefault="002C6051" w:rsidP="00CB1B1E">
            <w:pPr>
              <w:pStyle w:val="Akapitzlist"/>
              <w:widowControl w:val="0"/>
              <w:numPr>
                <w:ilvl w:val="0"/>
                <w:numId w:val="23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207DDE">
              <w:rPr>
                <w:rFonts w:cs="Calibri"/>
                <w:iCs/>
              </w:rPr>
              <w:t>Silne i bezpieczne hasła – jak je tworzyć i zarządzać nimi</w:t>
            </w:r>
          </w:p>
          <w:p w14:paraId="3E31CE9A" w14:textId="77777777" w:rsidR="002C6051" w:rsidRPr="00207DDE" w:rsidRDefault="002C6051" w:rsidP="00CB1B1E">
            <w:pPr>
              <w:pStyle w:val="Akapitzlist"/>
              <w:widowControl w:val="0"/>
              <w:numPr>
                <w:ilvl w:val="0"/>
                <w:numId w:val="23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207DDE">
              <w:rPr>
                <w:rFonts w:cs="Calibri"/>
                <w:iCs/>
              </w:rPr>
              <w:t>Zasady korzystania z poczty służbowej</w:t>
            </w:r>
          </w:p>
          <w:p w14:paraId="17CFBAA5" w14:textId="77777777" w:rsidR="002C6051" w:rsidRPr="00207DDE" w:rsidRDefault="002C6051" w:rsidP="00CB1B1E">
            <w:pPr>
              <w:pStyle w:val="Akapitzlist"/>
              <w:widowControl w:val="0"/>
              <w:numPr>
                <w:ilvl w:val="0"/>
                <w:numId w:val="23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207DDE">
              <w:rPr>
                <w:rFonts w:cs="Calibri"/>
                <w:iCs/>
              </w:rPr>
              <w:t>Bezpieczne przeglądanie stron internetowych</w:t>
            </w:r>
          </w:p>
          <w:p w14:paraId="17381779" w14:textId="77777777" w:rsidR="002C6051" w:rsidRPr="00207DDE" w:rsidRDefault="002C6051" w:rsidP="00CB1B1E">
            <w:pPr>
              <w:pStyle w:val="Akapitzlist"/>
              <w:widowControl w:val="0"/>
              <w:numPr>
                <w:ilvl w:val="0"/>
                <w:numId w:val="23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207DDE">
              <w:rPr>
                <w:rFonts w:cs="Calibri"/>
                <w:iCs/>
              </w:rPr>
              <w:t>Zakazy i ograniczenia – czego nie wolno robić na komputerach służbowych</w:t>
            </w:r>
          </w:p>
          <w:p w14:paraId="5DE93407" w14:textId="77777777" w:rsidR="002C6051" w:rsidRPr="00207DDE" w:rsidRDefault="002C6051" w:rsidP="00CB1B1E">
            <w:pPr>
              <w:pStyle w:val="Akapitzlist"/>
              <w:widowControl w:val="0"/>
              <w:numPr>
                <w:ilvl w:val="0"/>
                <w:numId w:val="23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207DDE">
              <w:rPr>
                <w:rFonts w:cs="Calibri"/>
                <w:iCs/>
              </w:rPr>
              <w:t>Bezpieczne przesyłanie dokumentów (np. wyników badań, historii choroby)</w:t>
            </w:r>
          </w:p>
          <w:p w14:paraId="567DDDCA" w14:textId="77777777" w:rsidR="002C6051" w:rsidRPr="00207DDE" w:rsidRDefault="002C6051" w:rsidP="00CB1B1E">
            <w:pPr>
              <w:pStyle w:val="Akapitzlist"/>
              <w:widowControl w:val="0"/>
              <w:numPr>
                <w:ilvl w:val="0"/>
                <w:numId w:val="23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207DDE">
              <w:rPr>
                <w:rFonts w:cs="Calibri"/>
                <w:iCs/>
              </w:rPr>
              <w:t xml:space="preserve">Korzystanie z urządzeń osobistych w pracy (BYOD – </w:t>
            </w:r>
            <w:proofErr w:type="spellStart"/>
            <w:r w:rsidRPr="00207DDE">
              <w:rPr>
                <w:rFonts w:cs="Calibri"/>
                <w:iCs/>
              </w:rPr>
              <w:t>Bring</w:t>
            </w:r>
            <w:proofErr w:type="spellEnd"/>
            <w:r w:rsidRPr="00207DDE">
              <w:rPr>
                <w:rFonts w:cs="Calibri"/>
                <w:iCs/>
              </w:rPr>
              <w:t xml:space="preserve"> </w:t>
            </w:r>
            <w:proofErr w:type="spellStart"/>
            <w:r w:rsidRPr="00207DDE">
              <w:rPr>
                <w:rFonts w:cs="Calibri"/>
                <w:iCs/>
              </w:rPr>
              <w:t>Your</w:t>
            </w:r>
            <w:proofErr w:type="spellEnd"/>
            <w:r w:rsidRPr="00207DDE">
              <w:rPr>
                <w:rFonts w:cs="Calibri"/>
                <w:iCs/>
              </w:rPr>
              <w:t xml:space="preserve"> </w:t>
            </w:r>
            <w:proofErr w:type="spellStart"/>
            <w:r w:rsidRPr="00207DDE">
              <w:rPr>
                <w:rFonts w:cs="Calibri"/>
                <w:iCs/>
              </w:rPr>
              <w:t>Own</w:t>
            </w:r>
            <w:proofErr w:type="spellEnd"/>
            <w:r w:rsidRPr="00207DDE">
              <w:rPr>
                <w:rFonts w:cs="Calibri"/>
                <w:iCs/>
              </w:rPr>
              <w:t xml:space="preserve"> Device)</w:t>
            </w:r>
          </w:p>
          <w:p w14:paraId="25857F13" w14:textId="77777777" w:rsidR="001A4614" w:rsidRPr="00173258" w:rsidRDefault="001A4614" w:rsidP="002C6051">
            <w:p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0D68B899" w14:textId="19F69C61" w:rsidR="001A4614" w:rsidRPr="00173258" w:rsidRDefault="00E90912" w:rsidP="00EB5529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057E7E02" w14:textId="77777777" w:rsidR="001A4614" w:rsidRPr="00173258" w:rsidRDefault="001A461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A4614" w:rsidRPr="00173258" w14:paraId="62B67A70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2033" w14:textId="77777777" w:rsidR="001A4614" w:rsidRPr="00173258" w:rsidRDefault="001A4614" w:rsidP="000A4840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62673" w14:textId="77777777" w:rsidR="000A4840" w:rsidRPr="006B65BE" w:rsidRDefault="000A4840" w:rsidP="000A4840">
            <w:pPr>
              <w:spacing w:after="0" w:line="276" w:lineRule="auto"/>
              <w:jc w:val="both"/>
              <w:rPr>
                <w:rFonts w:cs="Calibri"/>
                <w:iCs/>
              </w:rPr>
            </w:pPr>
            <w:r w:rsidRPr="006B65BE">
              <w:rPr>
                <w:rFonts w:cs="Calibri"/>
                <w:iCs/>
              </w:rPr>
              <w:t>Obsługa incydentów – co zrobić, gdy coś się dzieje?</w:t>
            </w:r>
          </w:p>
          <w:p w14:paraId="43C4EBB7" w14:textId="77777777" w:rsidR="001A4614" w:rsidRPr="00173258" w:rsidRDefault="001A4614" w:rsidP="00EB5529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7493A53E" w14:textId="77777777" w:rsidR="001A4614" w:rsidRPr="00173258" w:rsidRDefault="001A4614" w:rsidP="00EB5529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5F372C97" w14:textId="77777777" w:rsidR="001A4614" w:rsidRPr="00173258" w:rsidRDefault="001A461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A4614" w:rsidRPr="00173258" w14:paraId="4267A11E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415DF" w14:textId="77777777" w:rsidR="001A4614" w:rsidRPr="00173258" w:rsidRDefault="001A4614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E7184" w14:textId="77777777" w:rsidR="00A95D34" w:rsidRPr="00A95D34" w:rsidRDefault="00A95D34" w:rsidP="00CB1B1E">
            <w:pPr>
              <w:pStyle w:val="Akapitzlist"/>
              <w:widowControl w:val="0"/>
              <w:numPr>
                <w:ilvl w:val="0"/>
                <w:numId w:val="22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A95D34">
              <w:rPr>
                <w:rFonts w:cs="Calibri"/>
                <w:iCs/>
              </w:rPr>
              <w:t>Czym jest incydent bezpieczeństwa i jak go rozpoznać</w:t>
            </w:r>
          </w:p>
          <w:p w14:paraId="0685DBD4" w14:textId="77777777" w:rsidR="00A95D34" w:rsidRPr="00A95D34" w:rsidRDefault="00A95D34" w:rsidP="00CB1B1E">
            <w:pPr>
              <w:pStyle w:val="Akapitzlist"/>
              <w:widowControl w:val="0"/>
              <w:numPr>
                <w:ilvl w:val="0"/>
                <w:numId w:val="22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A95D34">
              <w:rPr>
                <w:rFonts w:cs="Calibri"/>
                <w:iCs/>
              </w:rPr>
              <w:t>Najczęstsze objawy zagrożeń: dziwne wiadomości, spowolnienie sprzętu, podejrzane komunikaty</w:t>
            </w:r>
          </w:p>
          <w:p w14:paraId="584F05B1" w14:textId="77777777" w:rsidR="00A95D34" w:rsidRPr="00A95D34" w:rsidRDefault="00A95D34" w:rsidP="00CB1B1E">
            <w:pPr>
              <w:pStyle w:val="Akapitzlist"/>
              <w:widowControl w:val="0"/>
              <w:numPr>
                <w:ilvl w:val="0"/>
                <w:numId w:val="22"/>
              </w:numPr>
              <w:suppressAutoHyphens w:val="0"/>
              <w:autoSpaceDE w:val="0"/>
              <w:spacing w:after="0" w:line="276" w:lineRule="auto"/>
              <w:jc w:val="both"/>
              <w:textAlignment w:val="auto"/>
              <w:rPr>
                <w:rFonts w:cs="Calibri"/>
                <w:b/>
                <w:bCs/>
                <w:iCs/>
              </w:rPr>
            </w:pPr>
            <w:r w:rsidRPr="00A95D34">
              <w:rPr>
                <w:rFonts w:cs="Calibri"/>
                <w:iCs/>
              </w:rPr>
              <w:t>Kogo powiadomić i jak zgłosić incydent – łańcuch reakcji w szpitalu</w:t>
            </w:r>
          </w:p>
          <w:p w14:paraId="1F47D72B" w14:textId="6A9A418C" w:rsidR="001A4614" w:rsidRPr="00A95D34" w:rsidRDefault="00A95D34" w:rsidP="00CB1B1E">
            <w:pPr>
              <w:pStyle w:val="Akapitzlist"/>
              <w:numPr>
                <w:ilvl w:val="0"/>
                <w:numId w:val="22"/>
              </w:numPr>
              <w:spacing w:before="60" w:after="60"/>
              <w:rPr>
                <w:rFonts w:ascii="Times New Roman" w:hAnsi="Times New Roman"/>
                <w:color w:val="000000"/>
              </w:rPr>
            </w:pPr>
            <w:r w:rsidRPr="00A95D34">
              <w:rPr>
                <w:rFonts w:cs="Calibri"/>
                <w:iCs/>
              </w:rPr>
              <w:t>Czego nie robić, gdy doszło do naruszenia</w:t>
            </w:r>
          </w:p>
        </w:tc>
        <w:tc>
          <w:tcPr>
            <w:tcW w:w="1654" w:type="dxa"/>
          </w:tcPr>
          <w:p w14:paraId="22164738" w14:textId="76A6C51B" w:rsidR="001A4614" w:rsidRPr="00173258" w:rsidRDefault="00E90912" w:rsidP="00EB5529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4BB6E478" w14:textId="77777777" w:rsidR="001A4614" w:rsidRPr="00173258" w:rsidRDefault="001A4614" w:rsidP="00EB552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2C6115" w:rsidRPr="00173258" w14:paraId="6BDC5226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CC75B" w14:textId="77777777" w:rsidR="002C6115" w:rsidRPr="00173258" w:rsidRDefault="002C6115" w:rsidP="002C6115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9E2A" w14:textId="4458CB29" w:rsidR="002C6115" w:rsidRPr="00173258" w:rsidRDefault="002C6115" w:rsidP="002C6115">
            <w:pPr>
              <w:spacing w:before="60" w:after="60"/>
              <w:rPr>
                <w:rFonts w:ascii="Times New Roman" w:hAnsi="Times New Roman"/>
                <w:bCs/>
              </w:rPr>
            </w:pPr>
            <w:r w:rsidRPr="006B65BE">
              <w:rPr>
                <w:rFonts w:cs="Calibri"/>
              </w:rPr>
              <w:t>CERTYFIKATY:</w:t>
            </w:r>
          </w:p>
        </w:tc>
        <w:tc>
          <w:tcPr>
            <w:tcW w:w="1654" w:type="dxa"/>
          </w:tcPr>
          <w:p w14:paraId="0AF87C44" w14:textId="77777777" w:rsidR="002C6115" w:rsidRPr="00173258" w:rsidRDefault="002C6115" w:rsidP="002C6115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3" w:type="dxa"/>
          </w:tcPr>
          <w:p w14:paraId="79C3E95B" w14:textId="77777777" w:rsidR="002C6115" w:rsidRPr="00173258" w:rsidRDefault="002C6115" w:rsidP="002C6115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2C6115" w:rsidRPr="00173258" w14:paraId="6AD42024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87303" w14:textId="77777777" w:rsidR="002C6115" w:rsidRPr="00173258" w:rsidRDefault="002C6115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A4632" w14:textId="77777777" w:rsidR="00ED54AD" w:rsidRPr="006B65BE" w:rsidRDefault="00ED54AD" w:rsidP="00ED54AD">
            <w:pPr>
              <w:widowControl w:val="0"/>
              <w:autoSpaceDE w:val="0"/>
              <w:spacing w:after="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6B65BE">
              <w:rPr>
                <w:rFonts w:cs="Calibri"/>
              </w:rPr>
              <w:t xml:space="preserve">Każdy uczestnik otrzyma imienny certyfikat ukończenia szkolenia, potwierdzający nabyte kompetencje z zakresu </w:t>
            </w:r>
            <w:proofErr w:type="spellStart"/>
            <w:r w:rsidRPr="006B65BE">
              <w:rPr>
                <w:rFonts w:cs="Calibri"/>
              </w:rPr>
              <w:t>cyberbezpieczeństwa</w:t>
            </w:r>
            <w:proofErr w:type="spellEnd"/>
          </w:p>
          <w:p w14:paraId="3C7139FE" w14:textId="77777777" w:rsidR="002C6115" w:rsidRPr="00173258" w:rsidRDefault="002C6115" w:rsidP="002C6115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4" w:type="dxa"/>
          </w:tcPr>
          <w:p w14:paraId="5ECAA182" w14:textId="03B265A2" w:rsidR="002C6115" w:rsidRPr="00173258" w:rsidRDefault="00E90912" w:rsidP="002C6115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1EA2E912" w14:textId="77777777" w:rsidR="002C6115" w:rsidRPr="00173258" w:rsidRDefault="002C6115" w:rsidP="002C6115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4098A" w:rsidRPr="00173258" w14:paraId="3D1ECB66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205A7" w14:textId="77777777" w:rsidR="0014098A" w:rsidRPr="00173258" w:rsidRDefault="0014098A" w:rsidP="0014098A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FCC2F" w14:textId="2654AF07" w:rsidR="0014098A" w:rsidRPr="00173258" w:rsidRDefault="0014098A" w:rsidP="0014098A">
            <w:pPr>
              <w:spacing w:before="60" w:after="60"/>
              <w:rPr>
                <w:rFonts w:ascii="Times New Roman" w:hAnsi="Times New Roman"/>
                <w:bCs/>
              </w:rPr>
            </w:pPr>
            <w:r w:rsidRPr="006B65BE">
              <w:rPr>
                <w:rFonts w:cs="Calibri"/>
              </w:rPr>
              <w:t>WYMAGANIA WOBEC WYKONAWCY W ZAKRESIE SZKOLEŃ:</w:t>
            </w:r>
          </w:p>
        </w:tc>
        <w:tc>
          <w:tcPr>
            <w:tcW w:w="1654" w:type="dxa"/>
          </w:tcPr>
          <w:p w14:paraId="7B48EBDB" w14:textId="77777777" w:rsidR="0014098A" w:rsidRPr="00173258" w:rsidRDefault="0014098A" w:rsidP="0014098A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3" w:type="dxa"/>
          </w:tcPr>
          <w:p w14:paraId="378D2705" w14:textId="77777777" w:rsidR="0014098A" w:rsidRPr="00173258" w:rsidRDefault="0014098A" w:rsidP="0014098A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14098A" w:rsidRPr="00173258" w14:paraId="5166EA1D" w14:textId="77777777" w:rsidTr="00EB552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DE710" w14:textId="77777777" w:rsidR="0014098A" w:rsidRPr="00173258" w:rsidRDefault="0014098A" w:rsidP="00CB1B1E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5665" w14:textId="77777777" w:rsidR="0014098A" w:rsidRPr="000D5E0F" w:rsidRDefault="0014098A" w:rsidP="0014098A">
            <w:pPr>
              <w:spacing w:after="0"/>
              <w:jc w:val="both"/>
              <w:rPr>
                <w:rFonts w:cs="Calibri"/>
              </w:rPr>
            </w:pPr>
            <w:r w:rsidRPr="000D5E0F">
              <w:rPr>
                <w:rFonts w:cs="Calibri"/>
              </w:rPr>
              <w:t>Wykonawca powinien:</w:t>
            </w:r>
          </w:p>
          <w:p w14:paraId="28BE12AC" w14:textId="77777777" w:rsidR="0014098A" w:rsidRPr="0014098A" w:rsidRDefault="0014098A" w:rsidP="00CB1B1E">
            <w:pPr>
              <w:pStyle w:val="Akapitzlist"/>
              <w:numPr>
                <w:ilvl w:val="0"/>
                <w:numId w:val="25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14098A">
              <w:rPr>
                <w:rFonts w:cs="Calibri"/>
              </w:rPr>
              <w:t xml:space="preserve">Posiadać co najmniej dwuletnie doświadczenie w realizacji szkoleń z zakresu </w:t>
            </w:r>
            <w:proofErr w:type="spellStart"/>
            <w:r w:rsidRPr="0014098A">
              <w:rPr>
                <w:rFonts w:cs="Calibri"/>
              </w:rPr>
              <w:t>cyberbezpieczeństwa</w:t>
            </w:r>
            <w:proofErr w:type="spellEnd"/>
            <w:r w:rsidRPr="0014098A">
              <w:rPr>
                <w:rFonts w:cs="Calibri"/>
              </w:rPr>
              <w:t xml:space="preserve"> oraz bezpieczeństwa informacji;</w:t>
            </w:r>
          </w:p>
          <w:p w14:paraId="1EDF09E2" w14:textId="77777777" w:rsidR="0014098A" w:rsidRPr="0014098A" w:rsidRDefault="0014098A" w:rsidP="00CB1B1E">
            <w:pPr>
              <w:pStyle w:val="Akapitzlist"/>
              <w:numPr>
                <w:ilvl w:val="0"/>
                <w:numId w:val="25"/>
              </w:num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cs="Calibri"/>
              </w:rPr>
            </w:pPr>
            <w:r w:rsidRPr="0014098A">
              <w:rPr>
                <w:rFonts w:cs="Calibri"/>
              </w:rPr>
              <w:t xml:space="preserve">Wykazać się realizacją co najmniej 4 szkoleń w zakresie </w:t>
            </w:r>
            <w:proofErr w:type="spellStart"/>
            <w:r w:rsidRPr="0014098A">
              <w:rPr>
                <w:rFonts w:cs="Calibri"/>
              </w:rPr>
              <w:t>cyberbezpieczeństwa</w:t>
            </w:r>
            <w:proofErr w:type="spellEnd"/>
            <w:r w:rsidRPr="0014098A">
              <w:rPr>
                <w:rFonts w:cs="Calibri"/>
              </w:rPr>
              <w:t xml:space="preserve"> dla co najmniej 50 osób;</w:t>
            </w:r>
          </w:p>
          <w:p w14:paraId="504636F0" w14:textId="667DF9DF" w:rsidR="0014098A" w:rsidRPr="0014098A" w:rsidRDefault="0014098A" w:rsidP="00CB1B1E">
            <w:pPr>
              <w:pStyle w:val="Akapitzlist"/>
              <w:numPr>
                <w:ilvl w:val="0"/>
                <w:numId w:val="25"/>
              </w:numPr>
              <w:spacing w:before="60" w:after="60"/>
              <w:jc w:val="both"/>
              <w:rPr>
                <w:rFonts w:ascii="Times New Roman" w:hAnsi="Times New Roman"/>
                <w:bCs/>
              </w:rPr>
            </w:pPr>
            <w:r w:rsidRPr="0014098A">
              <w:rPr>
                <w:rFonts w:cs="Calibri"/>
              </w:rPr>
              <w:t>Posiadać aktualne ubezpieczenie od odpowiedzialności cywilnej w zakresie prowadzonej działalności</w:t>
            </w:r>
          </w:p>
        </w:tc>
        <w:tc>
          <w:tcPr>
            <w:tcW w:w="1654" w:type="dxa"/>
          </w:tcPr>
          <w:p w14:paraId="30B68522" w14:textId="6A1D7C08" w:rsidR="0014098A" w:rsidRPr="00173258" w:rsidRDefault="00E90912" w:rsidP="0014098A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651E2B10" w14:textId="77777777" w:rsidR="0014098A" w:rsidRPr="00173258" w:rsidRDefault="0014098A" w:rsidP="0014098A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</w:tbl>
    <w:p w14:paraId="7B6602B2" w14:textId="77777777" w:rsidR="001776F3" w:rsidRDefault="001776F3" w:rsidP="00EA2552">
      <w:pPr>
        <w:spacing w:after="0" w:line="276" w:lineRule="auto"/>
        <w:jc w:val="center"/>
        <w:rPr>
          <w:rFonts w:ascii="Times New Roman" w:hAnsi="Times New Roman"/>
        </w:rPr>
      </w:pPr>
    </w:p>
    <w:sectPr w:rsidR="001776F3">
      <w:headerReference w:type="default" r:id="rId8"/>
      <w:pgSz w:w="11906" w:h="16838"/>
      <w:pgMar w:top="142" w:right="1417" w:bottom="1417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C8D86" w14:textId="77777777" w:rsidR="007056BC" w:rsidRDefault="007056BC">
      <w:r>
        <w:separator/>
      </w:r>
    </w:p>
  </w:endnote>
  <w:endnote w:type="continuationSeparator" w:id="0">
    <w:p w14:paraId="0A1278E7" w14:textId="77777777" w:rsidR="007056BC" w:rsidRDefault="0070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7AF6E" w14:textId="77777777" w:rsidR="007056BC" w:rsidRDefault="007056BC">
      <w:pPr>
        <w:spacing w:after="0"/>
      </w:pPr>
      <w:r>
        <w:separator/>
      </w:r>
    </w:p>
  </w:footnote>
  <w:footnote w:type="continuationSeparator" w:id="0">
    <w:p w14:paraId="36D6D217" w14:textId="77777777" w:rsidR="007056BC" w:rsidRDefault="007056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F75E0" w14:textId="67C1D301" w:rsidR="002B57C8" w:rsidRDefault="002B57C8" w:rsidP="002B57C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685E5F9" wp14:editId="49D4518E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3F5"/>
    <w:multiLevelType w:val="multilevel"/>
    <w:tmpl w:val="4ADEB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42B9F"/>
    <w:multiLevelType w:val="hybridMultilevel"/>
    <w:tmpl w:val="6E3C7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A1AB4"/>
    <w:multiLevelType w:val="hybridMultilevel"/>
    <w:tmpl w:val="3A46111E"/>
    <w:lvl w:ilvl="0" w:tplc="9AE83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F2F51"/>
    <w:multiLevelType w:val="multilevel"/>
    <w:tmpl w:val="3FF27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92B6A"/>
    <w:multiLevelType w:val="hybridMultilevel"/>
    <w:tmpl w:val="63925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21741"/>
    <w:multiLevelType w:val="hybridMultilevel"/>
    <w:tmpl w:val="AF74A30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47610"/>
    <w:multiLevelType w:val="hybridMultilevel"/>
    <w:tmpl w:val="4D4C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8487F"/>
    <w:multiLevelType w:val="hybridMultilevel"/>
    <w:tmpl w:val="AF74A306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01D08"/>
    <w:multiLevelType w:val="hybridMultilevel"/>
    <w:tmpl w:val="08D67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85940"/>
    <w:multiLevelType w:val="hybridMultilevel"/>
    <w:tmpl w:val="DFA4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66629"/>
    <w:multiLevelType w:val="hybridMultilevel"/>
    <w:tmpl w:val="93467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736C5"/>
    <w:multiLevelType w:val="multilevel"/>
    <w:tmpl w:val="59CA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2460DE"/>
    <w:multiLevelType w:val="hybridMultilevel"/>
    <w:tmpl w:val="FC448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5058A"/>
    <w:multiLevelType w:val="hybridMultilevel"/>
    <w:tmpl w:val="6DCE1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25ED4"/>
    <w:multiLevelType w:val="hybridMultilevel"/>
    <w:tmpl w:val="89D8B67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5F5E725D"/>
    <w:multiLevelType w:val="multilevel"/>
    <w:tmpl w:val="551EE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  <w:bCs/>
        <w:color w:val="auto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2F4269"/>
    <w:multiLevelType w:val="multilevel"/>
    <w:tmpl w:val="136C7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6D32CE"/>
    <w:multiLevelType w:val="hybridMultilevel"/>
    <w:tmpl w:val="70C6E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89087C"/>
    <w:multiLevelType w:val="hybridMultilevel"/>
    <w:tmpl w:val="70002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1276A"/>
    <w:multiLevelType w:val="hybridMultilevel"/>
    <w:tmpl w:val="AF74A306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82D98"/>
    <w:multiLevelType w:val="hybridMultilevel"/>
    <w:tmpl w:val="2D96449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87DF2"/>
    <w:multiLevelType w:val="hybridMultilevel"/>
    <w:tmpl w:val="F0628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E0CD2"/>
    <w:multiLevelType w:val="hybridMultilevel"/>
    <w:tmpl w:val="FBE29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46040"/>
    <w:multiLevelType w:val="hybridMultilevel"/>
    <w:tmpl w:val="711CC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81943"/>
    <w:multiLevelType w:val="hybridMultilevel"/>
    <w:tmpl w:val="B56A3F8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78487">
    <w:abstractNumId w:val="5"/>
  </w:num>
  <w:num w:numId="2" w16cid:durableId="1074939383">
    <w:abstractNumId w:val="2"/>
  </w:num>
  <w:num w:numId="3" w16cid:durableId="17046065">
    <w:abstractNumId w:val="0"/>
  </w:num>
  <w:num w:numId="4" w16cid:durableId="942493255">
    <w:abstractNumId w:val="14"/>
  </w:num>
  <w:num w:numId="5" w16cid:durableId="900822398">
    <w:abstractNumId w:val="9"/>
  </w:num>
  <w:num w:numId="6" w16cid:durableId="1876577790">
    <w:abstractNumId w:val="11"/>
  </w:num>
  <w:num w:numId="7" w16cid:durableId="2121533211">
    <w:abstractNumId w:val="16"/>
  </w:num>
  <w:num w:numId="8" w16cid:durableId="1123185508">
    <w:abstractNumId w:val="3"/>
  </w:num>
  <w:num w:numId="9" w16cid:durableId="751316393">
    <w:abstractNumId w:val="15"/>
  </w:num>
  <w:num w:numId="10" w16cid:durableId="1465005034">
    <w:abstractNumId w:val="19"/>
  </w:num>
  <w:num w:numId="11" w16cid:durableId="1447849791">
    <w:abstractNumId w:val="20"/>
  </w:num>
  <w:num w:numId="12" w16cid:durableId="563830280">
    <w:abstractNumId w:val="6"/>
  </w:num>
  <w:num w:numId="13" w16cid:durableId="267591642">
    <w:abstractNumId w:val="13"/>
  </w:num>
  <w:num w:numId="14" w16cid:durableId="691109644">
    <w:abstractNumId w:val="8"/>
  </w:num>
  <w:num w:numId="15" w16cid:durableId="820658970">
    <w:abstractNumId w:val="22"/>
  </w:num>
  <w:num w:numId="16" w16cid:durableId="946961606">
    <w:abstractNumId w:val="4"/>
  </w:num>
  <w:num w:numId="17" w16cid:durableId="553197273">
    <w:abstractNumId w:val="21"/>
  </w:num>
  <w:num w:numId="18" w16cid:durableId="2027559123">
    <w:abstractNumId w:val="7"/>
  </w:num>
  <w:num w:numId="19" w16cid:durableId="739443291">
    <w:abstractNumId w:val="24"/>
  </w:num>
  <w:num w:numId="20" w16cid:durableId="483393878">
    <w:abstractNumId w:val="1"/>
  </w:num>
  <w:num w:numId="21" w16cid:durableId="1497649614">
    <w:abstractNumId w:val="10"/>
  </w:num>
  <w:num w:numId="22" w16cid:durableId="1881553675">
    <w:abstractNumId w:val="18"/>
  </w:num>
  <w:num w:numId="23" w16cid:durableId="207230656">
    <w:abstractNumId w:val="12"/>
  </w:num>
  <w:num w:numId="24" w16cid:durableId="1811433188">
    <w:abstractNumId w:val="23"/>
  </w:num>
  <w:num w:numId="25" w16cid:durableId="1412237674">
    <w:abstractNumId w:val="17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M">
    <w15:presenceInfo w15:providerId="None" w15:userId="K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ED5"/>
    <w:rsid w:val="0002742C"/>
    <w:rsid w:val="00053651"/>
    <w:rsid w:val="00087C44"/>
    <w:rsid w:val="000A4840"/>
    <w:rsid w:val="000A6BB7"/>
    <w:rsid w:val="000B0028"/>
    <w:rsid w:val="000B6711"/>
    <w:rsid w:val="000C1436"/>
    <w:rsid w:val="000C3730"/>
    <w:rsid w:val="000D5E0F"/>
    <w:rsid w:val="000D6E8B"/>
    <w:rsid w:val="00103527"/>
    <w:rsid w:val="00133351"/>
    <w:rsid w:val="001404C0"/>
    <w:rsid w:val="0014098A"/>
    <w:rsid w:val="001437E4"/>
    <w:rsid w:val="001609E0"/>
    <w:rsid w:val="00161AAD"/>
    <w:rsid w:val="00161F05"/>
    <w:rsid w:val="00173258"/>
    <w:rsid w:val="001763DF"/>
    <w:rsid w:val="001776F3"/>
    <w:rsid w:val="001A4614"/>
    <w:rsid w:val="001E4256"/>
    <w:rsid w:val="00207628"/>
    <w:rsid w:val="00207DDE"/>
    <w:rsid w:val="00212DDF"/>
    <w:rsid w:val="002229C0"/>
    <w:rsid w:val="00241B74"/>
    <w:rsid w:val="00260228"/>
    <w:rsid w:val="0026674B"/>
    <w:rsid w:val="00273396"/>
    <w:rsid w:val="00282ED5"/>
    <w:rsid w:val="002946E3"/>
    <w:rsid w:val="002A0E91"/>
    <w:rsid w:val="002A4D35"/>
    <w:rsid w:val="002B57C8"/>
    <w:rsid w:val="002C35E6"/>
    <w:rsid w:val="002C6051"/>
    <w:rsid w:val="002C6115"/>
    <w:rsid w:val="002D1F8A"/>
    <w:rsid w:val="002F163A"/>
    <w:rsid w:val="002F2E45"/>
    <w:rsid w:val="00321624"/>
    <w:rsid w:val="0034400B"/>
    <w:rsid w:val="00353C9D"/>
    <w:rsid w:val="003A03C0"/>
    <w:rsid w:val="003A721E"/>
    <w:rsid w:val="003B47B5"/>
    <w:rsid w:val="003D325A"/>
    <w:rsid w:val="003D389B"/>
    <w:rsid w:val="003E4BA8"/>
    <w:rsid w:val="0042312C"/>
    <w:rsid w:val="00430C6C"/>
    <w:rsid w:val="0045307D"/>
    <w:rsid w:val="0049214F"/>
    <w:rsid w:val="004A12E6"/>
    <w:rsid w:val="004A42FF"/>
    <w:rsid w:val="004B6941"/>
    <w:rsid w:val="004C1749"/>
    <w:rsid w:val="004F0ABE"/>
    <w:rsid w:val="004F690E"/>
    <w:rsid w:val="005517BF"/>
    <w:rsid w:val="005603E0"/>
    <w:rsid w:val="00564F2A"/>
    <w:rsid w:val="00582058"/>
    <w:rsid w:val="00585693"/>
    <w:rsid w:val="00596331"/>
    <w:rsid w:val="005B1B57"/>
    <w:rsid w:val="005D1830"/>
    <w:rsid w:val="005E01A2"/>
    <w:rsid w:val="00612448"/>
    <w:rsid w:val="00630F8D"/>
    <w:rsid w:val="00641DD5"/>
    <w:rsid w:val="006541FB"/>
    <w:rsid w:val="00670D68"/>
    <w:rsid w:val="00671CBD"/>
    <w:rsid w:val="00684767"/>
    <w:rsid w:val="00685C0F"/>
    <w:rsid w:val="00686FA6"/>
    <w:rsid w:val="006A58F3"/>
    <w:rsid w:val="006A7FDF"/>
    <w:rsid w:val="006B0D6C"/>
    <w:rsid w:val="006F28A3"/>
    <w:rsid w:val="00704881"/>
    <w:rsid w:val="007056BC"/>
    <w:rsid w:val="0071627E"/>
    <w:rsid w:val="00720513"/>
    <w:rsid w:val="00720E36"/>
    <w:rsid w:val="00726602"/>
    <w:rsid w:val="0073724A"/>
    <w:rsid w:val="0076592C"/>
    <w:rsid w:val="007850F5"/>
    <w:rsid w:val="00791207"/>
    <w:rsid w:val="007914D4"/>
    <w:rsid w:val="007A43BF"/>
    <w:rsid w:val="007A5D1D"/>
    <w:rsid w:val="007E0D64"/>
    <w:rsid w:val="007F6E91"/>
    <w:rsid w:val="007F7BD7"/>
    <w:rsid w:val="008126B7"/>
    <w:rsid w:val="008344C7"/>
    <w:rsid w:val="0086261D"/>
    <w:rsid w:val="0087000C"/>
    <w:rsid w:val="00907C65"/>
    <w:rsid w:val="00930E3F"/>
    <w:rsid w:val="00984F5C"/>
    <w:rsid w:val="00986546"/>
    <w:rsid w:val="00991A03"/>
    <w:rsid w:val="00996C2D"/>
    <w:rsid w:val="009B1606"/>
    <w:rsid w:val="009C1584"/>
    <w:rsid w:val="009C2D81"/>
    <w:rsid w:val="009D5DA1"/>
    <w:rsid w:val="00A43B50"/>
    <w:rsid w:val="00A95D34"/>
    <w:rsid w:val="00AB5B06"/>
    <w:rsid w:val="00AC163C"/>
    <w:rsid w:val="00AF45EE"/>
    <w:rsid w:val="00B07A66"/>
    <w:rsid w:val="00B445FE"/>
    <w:rsid w:val="00BD4D39"/>
    <w:rsid w:val="00C6148E"/>
    <w:rsid w:val="00C93F12"/>
    <w:rsid w:val="00CA07DA"/>
    <w:rsid w:val="00CA7793"/>
    <w:rsid w:val="00CB1B1E"/>
    <w:rsid w:val="00CD43D2"/>
    <w:rsid w:val="00CF5B77"/>
    <w:rsid w:val="00D22740"/>
    <w:rsid w:val="00D22A14"/>
    <w:rsid w:val="00D3664A"/>
    <w:rsid w:val="00D40BAC"/>
    <w:rsid w:val="00D4385E"/>
    <w:rsid w:val="00D83806"/>
    <w:rsid w:val="00D920FC"/>
    <w:rsid w:val="00D937E1"/>
    <w:rsid w:val="00DA3655"/>
    <w:rsid w:val="00DB4DDB"/>
    <w:rsid w:val="00DF4F20"/>
    <w:rsid w:val="00E340AD"/>
    <w:rsid w:val="00E5063A"/>
    <w:rsid w:val="00E769FC"/>
    <w:rsid w:val="00E86C72"/>
    <w:rsid w:val="00E90912"/>
    <w:rsid w:val="00EA2086"/>
    <w:rsid w:val="00EA2552"/>
    <w:rsid w:val="00ED1CDB"/>
    <w:rsid w:val="00ED4610"/>
    <w:rsid w:val="00ED54AD"/>
    <w:rsid w:val="00EF2122"/>
    <w:rsid w:val="00F12F97"/>
    <w:rsid w:val="00F1474D"/>
    <w:rsid w:val="00F41EAD"/>
    <w:rsid w:val="00F51B51"/>
    <w:rsid w:val="00FA74DF"/>
    <w:rsid w:val="00FA7F23"/>
    <w:rsid w:val="00FD19F5"/>
    <w:rsid w:val="3B876A67"/>
    <w:rsid w:val="5093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54B5"/>
  <w15:docId w15:val="{656AF17A-A07C-4CAC-B1C4-7C96AA93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6F3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4,CW_Lista,Podsis rysunku,Akapit z listą numerowaną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B57C8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B57C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86261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4 Znak,CW_Lista Znak,Podsis rysunku Znak,Akapit z listą numerowaną Znak"/>
    <w:basedOn w:val="Domylnaczcionkaakapitu"/>
    <w:link w:val="Akapitzlist"/>
    <w:uiPriority w:val="34"/>
    <w:qFormat/>
    <w:locked/>
    <w:rsid w:val="00582058"/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03527"/>
    <w:rPr>
      <w:rFonts w:ascii="Calibri" w:eastAsia="Calibri" w:hAnsi="Calibri" w:cs="Times New Roman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5D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5D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5DA1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5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5DA1"/>
    <w:rPr>
      <w:rFonts w:ascii="Calibri" w:eastAsia="Calibri" w:hAnsi="Calibri"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FD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FD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FD697-DFC7-40EB-B547-0E5A979B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1597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4</cp:revision>
  <cp:lastPrinted>2025-09-25T06:08:00Z</cp:lastPrinted>
  <dcterms:created xsi:type="dcterms:W3CDTF">2026-01-22T07:48:00Z</dcterms:created>
  <dcterms:modified xsi:type="dcterms:W3CDTF">2026-01-22T14:45:00Z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E3EDCCFFF26E4837B7EDF94F6E1127DF_13</vt:lpwstr>
  </property>
</Properties>
</file>